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F5EF1" w14:textId="64A01C73" w:rsidR="006C7FD1" w:rsidRPr="002245F2" w:rsidRDefault="007B0BBF" w:rsidP="452C7B7B">
      <w:pPr>
        <w:spacing w:after="0" w:line="240" w:lineRule="auto"/>
        <w:jc w:val="right"/>
        <w:rPr>
          <w:rFonts w:ascii="Times New Roman" w:hAnsi="Times New Roman" w:cs="Times New Roman"/>
        </w:rPr>
      </w:pPr>
      <w:r w:rsidRPr="452C7B7B">
        <w:rPr>
          <w:rFonts w:ascii="Times New Roman" w:hAnsi="Times New Roman" w:cs="Times New Roman"/>
        </w:rPr>
        <w:t>EELNÕU</w:t>
      </w:r>
      <w:r>
        <w:br/>
      </w:r>
      <w:r w:rsidR="00DC2DC7">
        <w:rPr>
          <w:rFonts w:ascii="Times New Roman" w:hAnsi="Times New Roman" w:cs="Times New Roman"/>
        </w:rPr>
        <w:t>20</w:t>
      </w:r>
      <w:r w:rsidRPr="00260599">
        <w:rPr>
          <w:rFonts w:ascii="Times New Roman" w:hAnsi="Times New Roman" w:cs="Times New Roman"/>
        </w:rPr>
        <w:t>.</w:t>
      </w:r>
      <w:r w:rsidR="1A5A942C" w:rsidRPr="00260599">
        <w:rPr>
          <w:rFonts w:ascii="Times New Roman" w:hAnsi="Times New Roman" w:cs="Times New Roman"/>
        </w:rPr>
        <w:t>0</w:t>
      </w:r>
      <w:r w:rsidR="00DC2DC7">
        <w:rPr>
          <w:rFonts w:ascii="Times New Roman" w:hAnsi="Times New Roman" w:cs="Times New Roman"/>
        </w:rPr>
        <w:t>6</w:t>
      </w:r>
      <w:r w:rsidRPr="00260599">
        <w:rPr>
          <w:rFonts w:ascii="Times New Roman" w:hAnsi="Times New Roman" w:cs="Times New Roman"/>
        </w:rPr>
        <w:t>.202</w:t>
      </w:r>
      <w:r w:rsidR="54BD2C4C" w:rsidRPr="00260599">
        <w:rPr>
          <w:rFonts w:ascii="Times New Roman" w:hAnsi="Times New Roman" w:cs="Times New Roman"/>
        </w:rPr>
        <w:t>5</w:t>
      </w:r>
    </w:p>
    <w:p w14:paraId="61CB5BAC" w14:textId="77777777" w:rsidR="00D25E70" w:rsidRPr="000A297A" w:rsidRDefault="00D25E70" w:rsidP="002245F2">
      <w:pPr>
        <w:spacing w:after="0" w:line="240" w:lineRule="auto"/>
        <w:jc w:val="both"/>
        <w:rPr>
          <w:rFonts w:ascii="Times New Roman" w:hAnsi="Times New Roman" w:cs="Times New Roman"/>
          <w:bCs/>
          <w:szCs w:val="24"/>
        </w:rPr>
      </w:pPr>
      <w:bookmarkStart w:id="0" w:name="_Hlk182994762"/>
    </w:p>
    <w:p w14:paraId="6F4F46BB" w14:textId="6BA7A8CF" w:rsidR="00D25E70" w:rsidRPr="002245F2" w:rsidRDefault="00D25E70" w:rsidP="002245F2">
      <w:pPr>
        <w:spacing w:after="0" w:line="240" w:lineRule="auto"/>
        <w:jc w:val="center"/>
        <w:rPr>
          <w:rFonts w:ascii="Times New Roman" w:hAnsi="Times New Roman" w:cs="Times New Roman"/>
          <w:b/>
          <w:sz w:val="32"/>
          <w:szCs w:val="32"/>
        </w:rPr>
      </w:pPr>
      <w:bookmarkStart w:id="1" w:name="_Hlk183008198"/>
      <w:r w:rsidRPr="002245F2">
        <w:rPr>
          <w:rFonts w:ascii="Times New Roman" w:hAnsi="Times New Roman" w:cs="Times New Roman"/>
          <w:b/>
          <w:sz w:val="32"/>
          <w:szCs w:val="32"/>
        </w:rPr>
        <w:t xml:space="preserve">Ehitusseadustiku ja sellega seonduvalt teiste seaduste </w:t>
      </w:r>
      <w:r w:rsidR="0078040F">
        <w:rPr>
          <w:rFonts w:ascii="Times New Roman" w:hAnsi="Times New Roman" w:cs="Times New Roman"/>
          <w:b/>
          <w:sz w:val="32"/>
          <w:szCs w:val="32"/>
        </w:rPr>
        <w:t>muutmise</w:t>
      </w:r>
      <w:r w:rsidR="0078040F" w:rsidRPr="002245F2">
        <w:rPr>
          <w:rFonts w:ascii="Times New Roman" w:hAnsi="Times New Roman" w:cs="Times New Roman"/>
          <w:b/>
          <w:sz w:val="32"/>
          <w:szCs w:val="32"/>
        </w:rPr>
        <w:t xml:space="preserve"> </w:t>
      </w:r>
      <w:r w:rsidRPr="002245F2">
        <w:rPr>
          <w:rFonts w:ascii="Times New Roman" w:hAnsi="Times New Roman" w:cs="Times New Roman"/>
          <w:b/>
          <w:sz w:val="32"/>
          <w:szCs w:val="32"/>
        </w:rPr>
        <w:t>seadus</w:t>
      </w:r>
    </w:p>
    <w:bookmarkEnd w:id="1"/>
    <w:p w14:paraId="230842C8" w14:textId="77777777" w:rsidR="00D25E70" w:rsidRPr="002245F2" w:rsidRDefault="00D25E70" w:rsidP="002245F2">
      <w:pPr>
        <w:spacing w:after="0" w:line="240" w:lineRule="auto"/>
        <w:jc w:val="both"/>
        <w:rPr>
          <w:rFonts w:ascii="Times New Roman" w:hAnsi="Times New Roman" w:cs="Times New Roman"/>
          <w:b/>
          <w:szCs w:val="24"/>
        </w:rPr>
      </w:pPr>
    </w:p>
    <w:bookmarkEnd w:id="0"/>
    <w:p w14:paraId="077A21D0" w14:textId="0798FACA"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xml:space="preserve">§ 1. Ehitusseadustiku </w:t>
      </w:r>
      <w:r w:rsidR="004E43AB">
        <w:rPr>
          <w:rFonts w:ascii="Times New Roman" w:hAnsi="Times New Roman" w:cs="Times New Roman"/>
          <w:b/>
          <w:szCs w:val="24"/>
        </w:rPr>
        <w:t>muutmine</w:t>
      </w:r>
    </w:p>
    <w:p w14:paraId="04AC49F7" w14:textId="77777777" w:rsidR="00D25E70" w:rsidRPr="002245F2" w:rsidRDefault="00D25E70" w:rsidP="002245F2">
      <w:pPr>
        <w:spacing w:after="0" w:line="240" w:lineRule="auto"/>
        <w:jc w:val="both"/>
        <w:rPr>
          <w:rFonts w:ascii="Times New Roman" w:hAnsi="Times New Roman" w:cs="Times New Roman"/>
          <w:szCs w:val="24"/>
        </w:rPr>
      </w:pPr>
    </w:p>
    <w:p w14:paraId="48BDD249" w14:textId="2E0637E5" w:rsidR="00D25E70"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Ehitusseadustikus tehakse järgmised </w:t>
      </w:r>
      <w:r w:rsidR="0078040F">
        <w:rPr>
          <w:rFonts w:ascii="Times New Roman" w:hAnsi="Times New Roman" w:cs="Times New Roman"/>
          <w:szCs w:val="24"/>
        </w:rPr>
        <w:t>muudatused</w:t>
      </w:r>
      <w:r w:rsidRPr="002245F2">
        <w:rPr>
          <w:rFonts w:ascii="Times New Roman" w:hAnsi="Times New Roman" w:cs="Times New Roman"/>
          <w:szCs w:val="24"/>
        </w:rPr>
        <w:t>:</w:t>
      </w:r>
    </w:p>
    <w:p w14:paraId="3144D141" w14:textId="77777777" w:rsidR="00D25E70" w:rsidRPr="002245F2" w:rsidRDefault="00D25E70" w:rsidP="002245F2">
      <w:pPr>
        <w:spacing w:after="0" w:line="240" w:lineRule="auto"/>
        <w:jc w:val="both"/>
        <w:rPr>
          <w:rFonts w:ascii="Times New Roman" w:hAnsi="Times New Roman" w:cs="Times New Roman"/>
          <w:b/>
          <w:szCs w:val="24"/>
        </w:rPr>
      </w:pPr>
    </w:p>
    <w:p w14:paraId="6421F8A5" w14:textId="145C9B2B" w:rsidR="00D25E70" w:rsidRPr="002245F2" w:rsidRDefault="00D25E70" w:rsidP="002245F2">
      <w:pPr>
        <w:spacing w:after="0" w:line="240" w:lineRule="auto"/>
        <w:jc w:val="both"/>
        <w:rPr>
          <w:rFonts w:ascii="Times New Roman" w:hAnsi="Times New Roman" w:cs="Times New Roman"/>
          <w:szCs w:val="24"/>
        </w:rPr>
      </w:pPr>
      <w:commentRangeStart w:id="2"/>
      <w:r w:rsidRPr="002245F2">
        <w:rPr>
          <w:rFonts w:ascii="Times New Roman" w:hAnsi="Times New Roman" w:cs="Times New Roman"/>
          <w:b/>
          <w:szCs w:val="24"/>
        </w:rPr>
        <w:t>1)</w:t>
      </w:r>
      <w:commentRangeEnd w:id="2"/>
      <w:r w:rsidR="0030246F">
        <w:rPr>
          <w:rStyle w:val="Kommentaariviide"/>
        </w:rPr>
        <w:commentReference w:id="2"/>
      </w:r>
      <w:r w:rsidRPr="002245F2">
        <w:rPr>
          <w:rFonts w:ascii="Times New Roman" w:hAnsi="Times New Roman" w:cs="Times New Roman"/>
          <w:szCs w:val="24"/>
        </w:rPr>
        <w:t xml:space="preserve"> </w:t>
      </w:r>
      <w:r w:rsidR="007B0BBF" w:rsidRPr="002245F2">
        <w:rPr>
          <w:rFonts w:ascii="Times New Roman" w:hAnsi="Times New Roman" w:cs="Times New Roman"/>
          <w:szCs w:val="24"/>
        </w:rPr>
        <w:t>paragrahvi 1 tekst muudetakse ja sõnastatakse järgmiselt:</w:t>
      </w:r>
    </w:p>
    <w:p w14:paraId="2489D54D" w14:textId="3E8020E2" w:rsidR="00D25E70" w:rsidRDefault="007B0BBF" w:rsidP="002245F2">
      <w:pPr>
        <w:spacing w:after="0" w:line="240" w:lineRule="auto"/>
        <w:jc w:val="both"/>
        <w:rPr>
          <w:rFonts w:ascii="Times New Roman" w:hAnsi="Times New Roman" w:cs="Times New Roman"/>
        </w:rPr>
      </w:pPr>
      <w:r w:rsidRPr="0D150022">
        <w:rPr>
          <w:rFonts w:ascii="Times New Roman" w:hAnsi="Times New Roman" w:cs="Times New Roman"/>
        </w:rPr>
        <w:t xml:space="preserve">„Käesoleva seadustiku eesmärk on soodustada </w:t>
      </w:r>
      <w:commentRangeStart w:id="3"/>
      <w:r w:rsidR="005977B1" w:rsidRPr="0D150022">
        <w:rPr>
          <w:rFonts w:ascii="Times New Roman" w:hAnsi="Times New Roman" w:cs="Times New Roman"/>
        </w:rPr>
        <w:t>kestliku</w:t>
      </w:r>
      <w:ins w:id="4" w:author="Inge Mehide - JUSTDIGI" w:date="2025-07-07T10:33:00Z" w16du:dateUtc="2025-07-07T07:33:00Z">
        <w:r w:rsidR="000763DD">
          <w:rPr>
            <w:rFonts w:ascii="Times New Roman" w:hAnsi="Times New Roman" w:cs="Times New Roman"/>
          </w:rPr>
          <w:t>,</w:t>
        </w:r>
      </w:ins>
      <w:r w:rsidR="005977B1" w:rsidRPr="0D150022">
        <w:rPr>
          <w:rFonts w:ascii="Times New Roman" w:hAnsi="Times New Roman" w:cs="Times New Roman"/>
        </w:rPr>
        <w:t xml:space="preserve"> </w:t>
      </w:r>
      <w:del w:id="5" w:author="Inge Mehide - JUSTDIGI" w:date="2025-07-07T10:33:00Z" w16du:dateUtc="2025-07-07T07:33:00Z">
        <w:r w:rsidR="005977B1" w:rsidRPr="0D150022" w:rsidDel="000763DD">
          <w:rPr>
            <w:rFonts w:ascii="Times New Roman" w:hAnsi="Times New Roman" w:cs="Times New Roman"/>
          </w:rPr>
          <w:delText xml:space="preserve">ja </w:delText>
        </w:r>
      </w:del>
      <w:r w:rsidRPr="0D150022">
        <w:rPr>
          <w:rFonts w:ascii="Times New Roman" w:hAnsi="Times New Roman" w:cs="Times New Roman"/>
        </w:rPr>
        <w:t>kvaliteetse</w:t>
      </w:r>
      <w:del w:id="6" w:author="Inge Mehide - JUSTDIGI" w:date="2025-07-07T10:33:00Z" w16du:dateUtc="2025-07-07T07:33:00Z">
        <w:r w:rsidR="18DF3D18" w:rsidRPr="0D150022" w:rsidDel="000763DD">
          <w:rPr>
            <w:rFonts w:ascii="Times New Roman" w:hAnsi="Times New Roman" w:cs="Times New Roman"/>
          </w:rPr>
          <w:delText>,</w:delText>
        </w:r>
      </w:del>
      <w:ins w:id="7" w:author="Inge Mehide - JUSTDIGI" w:date="2025-07-07T10:33:00Z" w16du:dateUtc="2025-07-07T07:33:00Z">
        <w:r w:rsidR="000763DD">
          <w:rPr>
            <w:rFonts w:ascii="Times New Roman" w:hAnsi="Times New Roman" w:cs="Times New Roman"/>
          </w:rPr>
          <w:t xml:space="preserve"> ja</w:t>
        </w:r>
      </w:ins>
      <w:r w:rsidR="18DF3D18" w:rsidRPr="0D150022">
        <w:rPr>
          <w:rFonts w:ascii="Times New Roman" w:hAnsi="Times New Roman" w:cs="Times New Roman"/>
        </w:rPr>
        <w:t xml:space="preserve"> </w:t>
      </w:r>
      <w:del w:id="8" w:author="Inge Mehide - JUSTDIGI" w:date="2025-07-07T10:33:00Z" w16du:dateUtc="2025-07-07T07:33:00Z">
        <w:r w:rsidR="18DF3D18" w:rsidRPr="0D150022" w:rsidDel="000763DD">
          <w:rPr>
            <w:rFonts w:ascii="Times New Roman" w:hAnsi="Times New Roman" w:cs="Times New Roman"/>
          </w:rPr>
          <w:delText xml:space="preserve">sealhulgas </w:delText>
        </w:r>
      </w:del>
      <w:r w:rsidR="18DF3D18" w:rsidRPr="0D150022">
        <w:rPr>
          <w:rFonts w:ascii="Times New Roman" w:hAnsi="Times New Roman" w:cs="Times New Roman"/>
        </w:rPr>
        <w:t>mitmekesise</w:t>
      </w:r>
      <w:del w:id="9" w:author="Inge Mehide - JUSTDIGI" w:date="2025-07-07T10:33:00Z" w16du:dateUtc="2025-07-07T07:33:00Z">
        <w:r w:rsidR="18DF3D18" w:rsidRPr="0D150022" w:rsidDel="000763DD">
          <w:rPr>
            <w:rFonts w:ascii="Times New Roman" w:hAnsi="Times New Roman" w:cs="Times New Roman"/>
          </w:rPr>
          <w:delText>,</w:delText>
        </w:r>
      </w:del>
      <w:r w:rsidRPr="0D150022">
        <w:rPr>
          <w:rFonts w:ascii="Times New Roman" w:hAnsi="Times New Roman" w:cs="Times New Roman"/>
        </w:rPr>
        <w:t xml:space="preserve"> ehitatud </w:t>
      </w:r>
      <w:commentRangeEnd w:id="3"/>
      <w:r w:rsidR="00DA53DF" w:rsidRPr="0D150022">
        <w:rPr>
          <w:rStyle w:val="Kommentaariviide"/>
          <w:rFonts w:ascii="Times New Roman" w:hAnsi="Times New Roman" w:cs="Times New Roman"/>
          <w:sz w:val="24"/>
          <w:szCs w:val="20"/>
        </w:rPr>
        <w:commentReference w:id="3"/>
      </w:r>
      <w:r w:rsidRPr="0D150022">
        <w:rPr>
          <w:rFonts w:ascii="Times New Roman" w:hAnsi="Times New Roman" w:cs="Times New Roman"/>
        </w:rPr>
        <w:t xml:space="preserve">keskkonna arengut ning tagada </w:t>
      </w:r>
      <w:commentRangeStart w:id="10"/>
      <w:del w:id="11" w:author="Inge Mehide - JUSTDIGI" w:date="2025-07-07T10:37:00Z" w16du:dateUtc="2025-07-07T07:37:00Z">
        <w:r w:rsidRPr="0D150022" w:rsidDel="006F533C">
          <w:rPr>
            <w:rFonts w:ascii="Times New Roman" w:hAnsi="Times New Roman" w:cs="Times New Roman"/>
          </w:rPr>
          <w:delText xml:space="preserve">ohutus, </w:delText>
        </w:r>
      </w:del>
      <w:commentRangeEnd w:id="10"/>
      <w:r w:rsidR="00AD103D" w:rsidRPr="0D150022">
        <w:rPr>
          <w:rStyle w:val="Kommentaariviide"/>
          <w:rFonts w:ascii="Times New Roman" w:hAnsi="Times New Roman" w:cs="Times New Roman"/>
          <w:sz w:val="24"/>
          <w:szCs w:val="20"/>
        </w:rPr>
        <w:commentReference w:id="10"/>
      </w:r>
      <w:r w:rsidRPr="0D150022">
        <w:rPr>
          <w:rFonts w:ascii="Times New Roman" w:hAnsi="Times New Roman" w:cs="Times New Roman"/>
        </w:rPr>
        <w:t xml:space="preserve">ehitatud keskkonna </w:t>
      </w:r>
      <w:ins w:id="12" w:author="Inge Mehide - JUSTDIGI" w:date="2025-07-07T10:37:00Z" w16du:dateUtc="2025-07-07T07:37:00Z">
        <w:r w:rsidR="006F533C" w:rsidRPr="0D150022">
          <w:rPr>
            <w:rFonts w:ascii="Times New Roman" w:hAnsi="Times New Roman" w:cs="Times New Roman"/>
          </w:rPr>
          <w:t>ohutus</w:t>
        </w:r>
        <w:r w:rsidR="006F533C">
          <w:rPr>
            <w:rFonts w:ascii="Times New Roman" w:hAnsi="Times New Roman" w:cs="Times New Roman"/>
          </w:rPr>
          <w:t xml:space="preserve">, </w:t>
        </w:r>
      </w:ins>
      <w:r w:rsidRPr="0D150022">
        <w:rPr>
          <w:rFonts w:ascii="Times New Roman" w:hAnsi="Times New Roman" w:cs="Times New Roman"/>
        </w:rPr>
        <w:t>eesmärgipärane toimivus</w:t>
      </w:r>
      <w:r w:rsidR="00C011F7" w:rsidRPr="0D150022">
        <w:rPr>
          <w:rFonts w:ascii="Times New Roman" w:hAnsi="Times New Roman" w:cs="Times New Roman"/>
        </w:rPr>
        <w:t xml:space="preserve"> ja</w:t>
      </w:r>
      <w:r w:rsidRPr="0D150022">
        <w:rPr>
          <w:rFonts w:ascii="Times New Roman" w:hAnsi="Times New Roman" w:cs="Times New Roman"/>
        </w:rPr>
        <w:t xml:space="preserve"> kasutatavus.“;</w:t>
      </w:r>
    </w:p>
    <w:p w14:paraId="1EE4088C" w14:textId="77777777" w:rsidR="00501A87" w:rsidRDefault="00501A87" w:rsidP="002245F2">
      <w:pPr>
        <w:spacing w:after="0" w:line="240" w:lineRule="auto"/>
        <w:jc w:val="both"/>
        <w:rPr>
          <w:rFonts w:ascii="Times New Roman" w:hAnsi="Times New Roman" w:cs="Times New Roman"/>
          <w:szCs w:val="24"/>
        </w:rPr>
      </w:pPr>
    </w:p>
    <w:p w14:paraId="03D63DD9" w14:textId="1EBCEF48" w:rsidR="00501A87" w:rsidRDefault="00F860A1" w:rsidP="002245F2">
      <w:pPr>
        <w:spacing w:after="0" w:line="240" w:lineRule="auto"/>
        <w:jc w:val="both"/>
        <w:rPr>
          <w:rFonts w:ascii="Times New Roman" w:hAnsi="Times New Roman" w:cs="Times New Roman"/>
          <w:szCs w:val="24"/>
        </w:rPr>
      </w:pPr>
      <w:r w:rsidRPr="009C14D1">
        <w:rPr>
          <w:rFonts w:ascii="Times New Roman" w:hAnsi="Times New Roman" w:cs="Times New Roman"/>
          <w:b/>
          <w:bCs/>
          <w:szCs w:val="24"/>
        </w:rPr>
        <w:t>2</w:t>
      </w:r>
      <w:r w:rsidR="00501A87" w:rsidRPr="009C14D1">
        <w:rPr>
          <w:rFonts w:ascii="Times New Roman" w:hAnsi="Times New Roman" w:cs="Times New Roman"/>
          <w:b/>
          <w:bCs/>
          <w:szCs w:val="24"/>
        </w:rPr>
        <w:t>)</w:t>
      </w:r>
      <w:r w:rsidR="00501A87">
        <w:rPr>
          <w:rFonts w:ascii="Times New Roman" w:hAnsi="Times New Roman" w:cs="Times New Roman"/>
          <w:szCs w:val="24"/>
        </w:rPr>
        <w:t xml:space="preserve"> paragrahvi 2 lõike 1 tei</w:t>
      </w:r>
      <w:ins w:id="13" w:author="Inge Mehide - JUSTDIGI" w:date="2025-07-07T10:44:00Z" w16du:dateUtc="2025-07-07T07:44:00Z">
        <w:r w:rsidR="005026EF">
          <w:rPr>
            <w:rFonts w:ascii="Times New Roman" w:hAnsi="Times New Roman" w:cs="Times New Roman"/>
            <w:szCs w:val="24"/>
          </w:rPr>
          <w:t>ne</w:t>
        </w:r>
      </w:ins>
      <w:del w:id="14" w:author="Inge Mehide - JUSTDIGI" w:date="2025-07-07T10:44:00Z" w16du:dateUtc="2025-07-07T07:44:00Z">
        <w:r w:rsidR="00501A87" w:rsidDel="005026EF">
          <w:rPr>
            <w:rFonts w:ascii="Times New Roman" w:hAnsi="Times New Roman" w:cs="Times New Roman"/>
            <w:szCs w:val="24"/>
          </w:rPr>
          <w:delText>st</w:delText>
        </w:r>
      </w:del>
      <w:r w:rsidR="00501A87">
        <w:rPr>
          <w:rFonts w:ascii="Times New Roman" w:hAnsi="Times New Roman" w:cs="Times New Roman"/>
          <w:szCs w:val="24"/>
        </w:rPr>
        <w:t xml:space="preserve"> lause</w:t>
      </w:r>
      <w:del w:id="15" w:author="Inge Mehide - JUSTDIGI" w:date="2025-07-07T10:44:00Z" w16du:dateUtc="2025-07-07T07:44:00Z">
        <w:r w:rsidR="00501A87" w:rsidDel="005026EF">
          <w:rPr>
            <w:rFonts w:ascii="Times New Roman" w:hAnsi="Times New Roman" w:cs="Times New Roman"/>
            <w:szCs w:val="24"/>
          </w:rPr>
          <w:delText>t</w:delText>
        </w:r>
      </w:del>
      <w:r w:rsidR="00501A87">
        <w:rPr>
          <w:rFonts w:ascii="Times New Roman" w:hAnsi="Times New Roman" w:cs="Times New Roman"/>
          <w:szCs w:val="24"/>
        </w:rPr>
        <w:t xml:space="preserve"> muudetakse ja sõnastatakse järgmiselt:</w:t>
      </w:r>
    </w:p>
    <w:p w14:paraId="608A2B44" w14:textId="510F8E53" w:rsidR="00501A87" w:rsidRPr="002245F2" w:rsidRDefault="00501A87" w:rsidP="00501A87">
      <w:pPr>
        <w:spacing w:after="0" w:line="240" w:lineRule="auto"/>
        <w:jc w:val="both"/>
        <w:rPr>
          <w:rFonts w:ascii="Times New Roman" w:hAnsi="Times New Roman" w:cs="Times New Roman"/>
          <w:szCs w:val="24"/>
        </w:rPr>
      </w:pPr>
      <w:r>
        <w:rPr>
          <w:rFonts w:ascii="Times New Roman" w:hAnsi="Times New Roman" w:cs="Times New Roman"/>
          <w:szCs w:val="24"/>
        </w:rPr>
        <w:t>„</w:t>
      </w:r>
      <w:r w:rsidRPr="00501A87">
        <w:rPr>
          <w:rFonts w:ascii="Times New Roman" w:hAnsi="Times New Roman" w:cs="Times New Roman"/>
          <w:szCs w:val="24"/>
        </w:rPr>
        <w:t>Käesoleva</w:t>
      </w:r>
      <w:r>
        <w:rPr>
          <w:rFonts w:ascii="Times New Roman" w:hAnsi="Times New Roman" w:cs="Times New Roman"/>
          <w:szCs w:val="24"/>
        </w:rPr>
        <w:t xml:space="preserve"> </w:t>
      </w:r>
      <w:r w:rsidRPr="00501A87">
        <w:rPr>
          <w:rFonts w:ascii="Times New Roman" w:hAnsi="Times New Roman" w:cs="Times New Roman"/>
          <w:szCs w:val="24"/>
        </w:rPr>
        <w:t>seadustiku</w:t>
      </w:r>
      <w:r>
        <w:rPr>
          <w:rFonts w:ascii="Times New Roman" w:hAnsi="Times New Roman" w:cs="Times New Roman"/>
          <w:szCs w:val="24"/>
        </w:rPr>
        <w:t xml:space="preserve"> </w:t>
      </w:r>
      <w:ins w:id="16" w:author="Inge Mehide - JUSTDIGI" w:date="2025-07-07T11:01:00Z" w16du:dateUtc="2025-07-07T08:01:00Z">
        <w:r w:rsidR="00D67B02">
          <w:rPr>
            <w:rFonts w:ascii="Times New Roman" w:hAnsi="Times New Roman" w:cs="Times New Roman"/>
            <w:szCs w:val="24"/>
          </w:rPr>
          <w:t xml:space="preserve">järgi </w:t>
        </w:r>
      </w:ins>
      <w:r w:rsidRPr="00501A87">
        <w:rPr>
          <w:rFonts w:ascii="Times New Roman" w:hAnsi="Times New Roman" w:cs="Times New Roman"/>
          <w:szCs w:val="24"/>
        </w:rPr>
        <w:t>avaliku</w:t>
      </w:r>
      <w:del w:id="17" w:author="Inge Mehide - JUSTDIGI" w:date="2025-07-07T10:55:00Z" w16du:dateUtc="2025-07-07T07:55:00Z">
        <w:r w:rsidDel="003B7E85">
          <w:rPr>
            <w:rFonts w:ascii="Times New Roman" w:hAnsi="Times New Roman" w:cs="Times New Roman"/>
            <w:szCs w:val="24"/>
          </w:rPr>
          <w:delText>s</w:delText>
        </w:r>
      </w:del>
      <w:ins w:id="18" w:author="Inge Mehide - JUSTDIGI" w:date="2025-07-07T10:55:00Z" w16du:dateUtc="2025-07-07T07:55:00Z">
        <w:r w:rsidR="003B7E85">
          <w:rPr>
            <w:rFonts w:ascii="Times New Roman" w:hAnsi="Times New Roman" w:cs="Times New Roman"/>
            <w:szCs w:val="24"/>
          </w:rPr>
          <w:t>le</w:t>
        </w:r>
      </w:ins>
      <w:r>
        <w:rPr>
          <w:rFonts w:ascii="Times New Roman" w:hAnsi="Times New Roman" w:cs="Times New Roman"/>
          <w:szCs w:val="24"/>
        </w:rPr>
        <w:t xml:space="preserve"> </w:t>
      </w:r>
      <w:r w:rsidRPr="00501A87">
        <w:rPr>
          <w:rFonts w:ascii="Times New Roman" w:hAnsi="Times New Roman" w:cs="Times New Roman"/>
          <w:szCs w:val="24"/>
        </w:rPr>
        <w:t>veekogu</w:t>
      </w:r>
      <w:ins w:id="19" w:author="Inge Mehide - JUSTDIGI" w:date="2025-07-07T10:55:00Z" w16du:dateUtc="2025-07-07T07:55:00Z">
        <w:r w:rsidR="003B7E85">
          <w:rPr>
            <w:rFonts w:ascii="Times New Roman" w:hAnsi="Times New Roman" w:cs="Times New Roman"/>
            <w:szCs w:val="24"/>
          </w:rPr>
          <w:t>le</w:t>
        </w:r>
      </w:ins>
      <w:del w:id="20" w:author="Inge Mehide - JUSTDIGI" w:date="2025-07-07T10:55:00Z" w16du:dateUtc="2025-07-07T07:55:00Z">
        <w:r w:rsidDel="003B7E85">
          <w:rPr>
            <w:rFonts w:ascii="Times New Roman" w:hAnsi="Times New Roman" w:cs="Times New Roman"/>
            <w:szCs w:val="24"/>
          </w:rPr>
          <w:delText>s</w:delText>
        </w:r>
      </w:del>
      <w:r>
        <w:rPr>
          <w:rFonts w:ascii="Times New Roman" w:hAnsi="Times New Roman" w:cs="Times New Roman"/>
          <w:szCs w:val="24"/>
        </w:rPr>
        <w:t xml:space="preserve"> kohalduva</w:t>
      </w:r>
      <w:ins w:id="21" w:author="Inge Mehide - JUSTDIGI" w:date="2025-07-07T11:07:00Z" w16du:dateUtc="2025-07-07T08:07:00Z">
        <w:r w:rsidR="00D00773">
          <w:rPr>
            <w:rFonts w:ascii="Times New Roman" w:hAnsi="Times New Roman" w:cs="Times New Roman"/>
            <w:szCs w:val="24"/>
          </w:rPr>
          <w:t>i</w:t>
        </w:r>
      </w:ins>
      <w:r>
        <w:rPr>
          <w:rFonts w:ascii="Times New Roman" w:hAnsi="Times New Roman" w:cs="Times New Roman"/>
          <w:szCs w:val="24"/>
        </w:rPr>
        <w:t>d nõude</w:t>
      </w:r>
      <w:ins w:id="22" w:author="Inge Mehide - JUSTDIGI" w:date="2025-07-07T11:02:00Z" w16du:dateUtc="2025-07-07T08:02:00Z">
        <w:r w:rsidR="008C104A">
          <w:rPr>
            <w:rFonts w:ascii="Times New Roman" w:hAnsi="Times New Roman" w:cs="Times New Roman"/>
            <w:szCs w:val="24"/>
          </w:rPr>
          <w:t>i</w:t>
        </w:r>
      </w:ins>
      <w:r>
        <w:rPr>
          <w:rFonts w:ascii="Times New Roman" w:hAnsi="Times New Roman" w:cs="Times New Roman"/>
          <w:szCs w:val="24"/>
        </w:rPr>
        <w:t>d kohald</w:t>
      </w:r>
      <w:ins w:id="23" w:author="Inge Mehide - JUSTDIGI" w:date="2025-07-07T11:02:00Z" w16du:dateUtc="2025-07-07T08:02:00Z">
        <w:r w:rsidR="008C104A">
          <w:rPr>
            <w:rFonts w:ascii="Times New Roman" w:hAnsi="Times New Roman" w:cs="Times New Roman"/>
            <w:szCs w:val="24"/>
          </w:rPr>
          <w:t>atakse</w:t>
        </w:r>
      </w:ins>
      <w:del w:id="24" w:author="Inge Mehide - JUSTDIGI" w:date="2025-07-07T11:02:00Z" w16du:dateUtc="2025-07-07T08:02:00Z">
        <w:r w:rsidDel="008C104A">
          <w:rPr>
            <w:rFonts w:ascii="Times New Roman" w:hAnsi="Times New Roman" w:cs="Times New Roman"/>
            <w:szCs w:val="24"/>
          </w:rPr>
          <w:delText>uvad</w:delText>
        </w:r>
      </w:del>
      <w:r>
        <w:rPr>
          <w:rFonts w:ascii="Times New Roman" w:hAnsi="Times New Roman" w:cs="Times New Roman"/>
          <w:szCs w:val="24"/>
        </w:rPr>
        <w:t xml:space="preserve"> </w:t>
      </w:r>
      <w:r w:rsidRPr="00501A87">
        <w:rPr>
          <w:rFonts w:ascii="Times New Roman" w:hAnsi="Times New Roman" w:cs="Times New Roman"/>
          <w:szCs w:val="24"/>
        </w:rPr>
        <w:t>samaväärselt</w:t>
      </w:r>
      <w:r>
        <w:rPr>
          <w:rFonts w:ascii="Times New Roman" w:hAnsi="Times New Roman" w:cs="Times New Roman"/>
          <w:szCs w:val="24"/>
        </w:rPr>
        <w:t xml:space="preserve"> </w:t>
      </w:r>
      <w:r w:rsidRPr="00501A87">
        <w:rPr>
          <w:rFonts w:ascii="Times New Roman" w:hAnsi="Times New Roman" w:cs="Times New Roman"/>
          <w:szCs w:val="24"/>
        </w:rPr>
        <w:t>ka</w:t>
      </w:r>
      <w:r>
        <w:rPr>
          <w:rFonts w:ascii="Times New Roman" w:hAnsi="Times New Roman" w:cs="Times New Roman"/>
          <w:szCs w:val="24"/>
        </w:rPr>
        <w:t xml:space="preserve"> mereala </w:t>
      </w:r>
      <w:r w:rsidRPr="00501A87">
        <w:rPr>
          <w:rFonts w:ascii="Times New Roman" w:hAnsi="Times New Roman" w:cs="Times New Roman"/>
          <w:szCs w:val="24"/>
        </w:rPr>
        <w:t>majandusvööndi</w:t>
      </w:r>
      <w:ins w:id="25" w:author="Inge Mehide - JUSTDIGI" w:date="2025-07-07T10:55:00Z" w16du:dateUtc="2025-07-07T07:55:00Z">
        <w:r w:rsidR="003B7E85">
          <w:rPr>
            <w:rFonts w:ascii="Times New Roman" w:hAnsi="Times New Roman" w:cs="Times New Roman"/>
            <w:szCs w:val="24"/>
          </w:rPr>
          <w:t>le</w:t>
        </w:r>
      </w:ins>
      <w:del w:id="26" w:author="Inge Mehide - JUSTDIGI" w:date="2025-07-07T10:55:00Z" w16du:dateUtc="2025-07-07T07:55:00Z">
        <w:r w:rsidDel="003B7E85">
          <w:rPr>
            <w:rFonts w:ascii="Times New Roman" w:hAnsi="Times New Roman" w:cs="Times New Roman"/>
            <w:szCs w:val="24"/>
          </w:rPr>
          <w:delText>s</w:delText>
        </w:r>
      </w:del>
      <w:r w:rsidRPr="00501A87">
        <w:rPr>
          <w:rFonts w:ascii="Times New Roman" w:hAnsi="Times New Roman" w:cs="Times New Roman"/>
          <w:szCs w:val="24"/>
        </w:rPr>
        <w:t>.“;</w:t>
      </w:r>
    </w:p>
    <w:p w14:paraId="30ABF186" w14:textId="77777777" w:rsidR="00D25E70" w:rsidRPr="002245F2" w:rsidRDefault="00D25E70" w:rsidP="002245F2">
      <w:pPr>
        <w:spacing w:after="0" w:line="240" w:lineRule="auto"/>
        <w:jc w:val="both"/>
        <w:rPr>
          <w:rFonts w:ascii="Times New Roman" w:hAnsi="Times New Roman" w:cs="Times New Roman"/>
          <w:szCs w:val="24"/>
        </w:rPr>
      </w:pPr>
    </w:p>
    <w:p w14:paraId="226B2C1C" w14:textId="5E445AC6" w:rsidR="006C7FD1" w:rsidRPr="002245F2" w:rsidRDefault="009C14D1" w:rsidP="002245F2">
      <w:pPr>
        <w:spacing w:after="0" w:line="240" w:lineRule="auto"/>
        <w:jc w:val="both"/>
        <w:rPr>
          <w:rFonts w:ascii="Times New Roman" w:hAnsi="Times New Roman" w:cs="Times New Roman"/>
          <w:szCs w:val="24"/>
        </w:rPr>
      </w:pPr>
      <w:r>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 lõige 3 tunnistatakse kehtetuks;</w:t>
      </w:r>
    </w:p>
    <w:p w14:paraId="161E7565" w14:textId="77777777" w:rsidR="00D25E70" w:rsidRPr="002245F2" w:rsidRDefault="00D25E70" w:rsidP="002245F2">
      <w:pPr>
        <w:spacing w:after="0" w:line="240" w:lineRule="auto"/>
        <w:jc w:val="both"/>
        <w:rPr>
          <w:rFonts w:ascii="Times New Roman" w:hAnsi="Times New Roman" w:cs="Times New Roman"/>
          <w:szCs w:val="24"/>
        </w:rPr>
      </w:pPr>
    </w:p>
    <w:p w14:paraId="715D701F" w14:textId="1DA1EFE0" w:rsidR="006C7FD1" w:rsidRPr="002245F2" w:rsidRDefault="0049245C" w:rsidP="002245F2">
      <w:pPr>
        <w:spacing w:after="0" w:line="240" w:lineRule="auto"/>
        <w:jc w:val="both"/>
        <w:rPr>
          <w:rFonts w:ascii="Times New Roman" w:hAnsi="Times New Roman" w:cs="Times New Roman"/>
          <w:szCs w:val="24"/>
        </w:rPr>
      </w:pPr>
      <w:r>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 lõike 3 punkt</w:t>
      </w:r>
      <w:commentRangeStart w:id="27"/>
      <w:del w:id="28" w:author="Inge Mehide - JUSTDIGI" w:date="2025-07-09T11:04:00Z" w16du:dateUtc="2025-07-09T08:04:00Z">
        <w:r w:rsidR="009E207F">
          <w:rPr>
            <w:rFonts w:ascii="Times New Roman" w:hAnsi="Times New Roman" w:cs="Times New Roman"/>
            <w:szCs w:val="24"/>
          </w:rPr>
          <w:delText>i</w:delText>
        </w:r>
      </w:del>
      <w:commentRangeEnd w:id="27"/>
      <w:r w:rsidR="00F1095F" w:rsidRPr="002245F2">
        <w:rPr>
          <w:rStyle w:val="Kommentaariviide"/>
          <w:rFonts w:ascii="Times New Roman" w:hAnsi="Times New Roman" w:cs="Times New Roman"/>
          <w:sz w:val="24"/>
          <w:szCs w:val="24"/>
        </w:rPr>
        <w:commentReference w:id="27"/>
      </w:r>
      <w:r w:rsidR="007B0BBF" w:rsidRPr="002245F2">
        <w:rPr>
          <w:rFonts w:ascii="Times New Roman" w:hAnsi="Times New Roman" w:cs="Times New Roman"/>
          <w:szCs w:val="24"/>
        </w:rPr>
        <w:t xml:space="preserve"> 3 muudetakse ja sõnastatakse järgmiselt:</w:t>
      </w:r>
    </w:p>
    <w:p w14:paraId="28A34D13" w14:textId="74A7A8D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commentRangeStart w:id="29"/>
      <w:r w:rsidRPr="002245F2">
        <w:rPr>
          <w:rFonts w:ascii="Times New Roman" w:hAnsi="Times New Roman" w:cs="Times New Roman"/>
          <w:szCs w:val="24"/>
        </w:rPr>
        <w:t>paigaldatakse</w:t>
      </w:r>
      <w:del w:id="30" w:author="Inge Mehide - JUSTDIGI" w:date="2025-07-09T11:12:00Z" w16du:dateUtc="2025-07-09T08:12:00Z">
        <w:r w:rsidRPr="002245F2" w:rsidDel="0038144C">
          <w:rPr>
            <w:rFonts w:ascii="Times New Roman" w:hAnsi="Times New Roman" w:cs="Times New Roman"/>
            <w:szCs w:val="24"/>
          </w:rPr>
          <w:delText>,</w:delText>
        </w:r>
      </w:del>
      <w:r w:rsidR="00F43A89">
        <w:rPr>
          <w:rFonts w:ascii="Times New Roman" w:hAnsi="Times New Roman" w:cs="Times New Roman"/>
          <w:szCs w:val="24"/>
        </w:rPr>
        <w:t xml:space="preserve"> </w:t>
      </w:r>
      <w:ins w:id="31" w:author="Inge Mehide - JUSTDIGI" w:date="2025-07-09T11:12:00Z" w16du:dateUtc="2025-07-09T08:12:00Z">
        <w:r w:rsidR="00F43A89">
          <w:rPr>
            <w:rFonts w:ascii="Times New Roman" w:hAnsi="Times New Roman" w:cs="Times New Roman"/>
            <w:szCs w:val="24"/>
          </w:rPr>
          <w:t xml:space="preserve">või lammutatakse tehnosüsteem või </w:t>
        </w:r>
        <w:r w:rsidR="0038144C">
          <w:rPr>
            <w:rFonts w:ascii="Times New Roman" w:hAnsi="Times New Roman" w:cs="Times New Roman"/>
            <w:szCs w:val="24"/>
          </w:rPr>
          <w:t>seda</w:t>
        </w:r>
        <w:r w:rsidRPr="002245F2">
          <w:rPr>
            <w:rFonts w:ascii="Times New Roman" w:hAnsi="Times New Roman" w:cs="Times New Roman"/>
            <w:szCs w:val="24"/>
          </w:rPr>
          <w:t xml:space="preserve"> </w:t>
        </w:r>
      </w:ins>
      <w:r w:rsidRPr="002245F2">
        <w:rPr>
          <w:rFonts w:ascii="Times New Roman" w:hAnsi="Times New Roman" w:cs="Times New Roman"/>
          <w:szCs w:val="24"/>
        </w:rPr>
        <w:t>muudetakse</w:t>
      </w:r>
      <w:del w:id="32" w:author="Inge Mehide - JUSTDIGI" w:date="2025-07-09T11:12:00Z" w16du:dateUtc="2025-07-09T08:12:00Z">
        <w:r w:rsidRPr="002245F2">
          <w:rPr>
            <w:rFonts w:ascii="Times New Roman" w:hAnsi="Times New Roman" w:cs="Times New Roman"/>
            <w:szCs w:val="24"/>
          </w:rPr>
          <w:delText xml:space="preserve"> või lammutatakse tehnosüsteemi</w:delText>
        </w:r>
        <w:commentRangeEnd w:id="29"/>
        <w:r w:rsidR="00F77C28" w:rsidRPr="002245F2" w:rsidDel="0038144C">
          <w:rPr>
            <w:rStyle w:val="Kommentaariviide"/>
            <w:rFonts w:ascii="Times New Roman" w:hAnsi="Times New Roman" w:cs="Times New Roman"/>
            <w:sz w:val="24"/>
            <w:szCs w:val="24"/>
          </w:rPr>
          <w:commentReference w:id="29"/>
        </w:r>
      </w:del>
      <w:r w:rsidRPr="002245F2">
        <w:rPr>
          <w:rFonts w:ascii="Times New Roman" w:hAnsi="Times New Roman" w:cs="Times New Roman"/>
          <w:szCs w:val="24"/>
        </w:rPr>
        <w:t>, mis muudab ehitise välisilmet või muid omadusi;“;</w:t>
      </w:r>
    </w:p>
    <w:p w14:paraId="3A64681F" w14:textId="77777777" w:rsidR="00D25E70" w:rsidRPr="002245F2" w:rsidRDefault="00D25E70" w:rsidP="002245F2">
      <w:pPr>
        <w:spacing w:after="0" w:line="240" w:lineRule="auto"/>
        <w:jc w:val="both"/>
        <w:rPr>
          <w:rFonts w:ascii="Times New Roman" w:hAnsi="Times New Roman" w:cs="Times New Roman"/>
          <w:szCs w:val="24"/>
        </w:rPr>
      </w:pPr>
    </w:p>
    <w:p w14:paraId="1BD09677" w14:textId="4E405B27" w:rsidR="006C7FD1" w:rsidRPr="002245F2" w:rsidRDefault="00C304D5"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4 lõike 3 punkti 6 täiendatakse pärast </w:t>
      </w:r>
      <w:r w:rsidR="0087719B">
        <w:rPr>
          <w:rFonts w:ascii="Times New Roman" w:hAnsi="Times New Roman" w:cs="Times New Roman"/>
          <w:szCs w:val="24"/>
        </w:rPr>
        <w:t>sõna</w:t>
      </w:r>
      <w:r w:rsidR="0087719B" w:rsidRPr="002245F2">
        <w:rPr>
          <w:rFonts w:ascii="Times New Roman" w:hAnsi="Times New Roman" w:cs="Times New Roman"/>
          <w:szCs w:val="24"/>
        </w:rPr>
        <w:t xml:space="preserve"> </w:t>
      </w:r>
      <w:r w:rsidR="007B0BBF" w:rsidRPr="002245F2">
        <w:rPr>
          <w:rFonts w:ascii="Times New Roman" w:hAnsi="Times New Roman" w:cs="Times New Roman"/>
          <w:szCs w:val="24"/>
        </w:rPr>
        <w:t>„taastatakse“ tekstiosaga „olemuslikult sarnasena“;</w:t>
      </w:r>
    </w:p>
    <w:p w14:paraId="1BC3B808" w14:textId="77777777" w:rsidR="00D25E70" w:rsidRPr="002245F2" w:rsidRDefault="00D25E70" w:rsidP="002245F2">
      <w:pPr>
        <w:spacing w:after="0" w:line="240" w:lineRule="auto"/>
        <w:jc w:val="both"/>
        <w:rPr>
          <w:rFonts w:ascii="Times New Roman" w:hAnsi="Times New Roman" w:cs="Times New Roman"/>
          <w:szCs w:val="24"/>
        </w:rPr>
      </w:pPr>
    </w:p>
    <w:p w14:paraId="2C290E6D" w14:textId="2859BA7E" w:rsidR="006C7FD1" w:rsidRDefault="003F6FDC"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 lõi</w:t>
      </w:r>
      <w:r w:rsidR="00FB01CC">
        <w:rPr>
          <w:rFonts w:ascii="Times New Roman" w:hAnsi="Times New Roman" w:cs="Times New Roman"/>
          <w:szCs w:val="24"/>
        </w:rPr>
        <w:t>ke</w:t>
      </w:r>
      <w:r w:rsidR="007B0BBF" w:rsidRPr="002245F2">
        <w:rPr>
          <w:rFonts w:ascii="Times New Roman" w:hAnsi="Times New Roman" w:cs="Times New Roman"/>
          <w:szCs w:val="24"/>
        </w:rPr>
        <w:t xml:space="preserve"> 4 </w:t>
      </w:r>
      <w:r w:rsidR="00356821">
        <w:rPr>
          <w:rFonts w:ascii="Times New Roman" w:hAnsi="Times New Roman" w:cs="Times New Roman"/>
          <w:szCs w:val="24"/>
        </w:rPr>
        <w:t>nelja</w:t>
      </w:r>
      <w:ins w:id="33" w:author="Inge Mehide - JUSTDIGI" w:date="2025-07-07T11:14:00Z" w16du:dateUtc="2025-07-07T08:14:00Z">
        <w:r w:rsidR="00276791">
          <w:rPr>
            <w:rFonts w:ascii="Times New Roman" w:hAnsi="Times New Roman" w:cs="Times New Roman"/>
            <w:szCs w:val="24"/>
          </w:rPr>
          <w:t>s</w:t>
        </w:r>
      </w:ins>
      <w:del w:id="34" w:author="Inge Mehide - JUSTDIGI" w:date="2025-07-07T11:14:00Z" w16du:dateUtc="2025-07-07T08:14:00Z">
        <w:r w:rsidR="00356821" w:rsidDel="00276791">
          <w:rPr>
            <w:rFonts w:ascii="Times New Roman" w:hAnsi="Times New Roman" w:cs="Times New Roman"/>
            <w:szCs w:val="24"/>
          </w:rPr>
          <w:delText>ndat</w:delText>
        </w:r>
      </w:del>
      <w:r w:rsidR="00FB01CC">
        <w:rPr>
          <w:rFonts w:ascii="Times New Roman" w:hAnsi="Times New Roman" w:cs="Times New Roman"/>
          <w:szCs w:val="24"/>
        </w:rPr>
        <w:t xml:space="preserve"> lause</w:t>
      </w:r>
      <w:del w:id="35" w:author="Inge Mehide - JUSTDIGI" w:date="2025-07-07T11:14:00Z" w16du:dateUtc="2025-07-07T08:14:00Z">
        <w:r w:rsidR="00FB01CC" w:rsidDel="00276791">
          <w:rPr>
            <w:rFonts w:ascii="Times New Roman" w:hAnsi="Times New Roman" w:cs="Times New Roman"/>
            <w:szCs w:val="24"/>
          </w:rPr>
          <w:delText>t</w:delText>
        </w:r>
      </w:del>
      <w:r w:rsidR="00FB01CC">
        <w:rPr>
          <w:rFonts w:ascii="Times New Roman" w:hAnsi="Times New Roman" w:cs="Times New Roman"/>
          <w:szCs w:val="24"/>
        </w:rPr>
        <w:t xml:space="preserve"> </w:t>
      </w:r>
      <w:r w:rsidR="001C0C6F">
        <w:rPr>
          <w:rFonts w:ascii="Times New Roman" w:hAnsi="Times New Roman" w:cs="Times New Roman"/>
          <w:szCs w:val="24"/>
        </w:rPr>
        <w:t>muudetakse ja sõnastatakse järgmiselt:</w:t>
      </w:r>
    </w:p>
    <w:p w14:paraId="0DDC40A0" w14:textId="5A89C204" w:rsidR="001C0C6F" w:rsidRPr="002245F2" w:rsidRDefault="001C0C6F" w:rsidP="002245F2">
      <w:pPr>
        <w:spacing w:after="0" w:line="240" w:lineRule="auto"/>
        <w:jc w:val="both"/>
        <w:rPr>
          <w:rFonts w:ascii="Times New Roman" w:hAnsi="Times New Roman" w:cs="Times New Roman"/>
          <w:szCs w:val="24"/>
        </w:rPr>
      </w:pPr>
      <w:r>
        <w:rPr>
          <w:rFonts w:ascii="Times New Roman" w:hAnsi="Times New Roman" w:cs="Times New Roman"/>
          <w:szCs w:val="24"/>
        </w:rPr>
        <w:t>„Ehitis on olemuslikult sarnane</w:t>
      </w:r>
      <w:r w:rsidR="000161B6">
        <w:rPr>
          <w:rFonts w:ascii="Times New Roman" w:hAnsi="Times New Roman" w:cs="Times New Roman"/>
          <w:szCs w:val="24"/>
        </w:rPr>
        <w:t>,</w:t>
      </w:r>
      <w:r>
        <w:rPr>
          <w:rFonts w:ascii="Times New Roman" w:hAnsi="Times New Roman" w:cs="Times New Roman"/>
          <w:szCs w:val="24"/>
        </w:rPr>
        <w:t xml:space="preserve"> kui selle maht ja kasutusotstarve ei muutu ning arhitektuursed </w:t>
      </w:r>
      <w:commentRangeStart w:id="36"/>
      <w:r>
        <w:rPr>
          <w:rFonts w:ascii="Times New Roman" w:hAnsi="Times New Roman" w:cs="Times New Roman"/>
          <w:szCs w:val="24"/>
        </w:rPr>
        <w:t xml:space="preserve">tingimused </w:t>
      </w:r>
      <w:commentRangeEnd w:id="36"/>
      <w:r w:rsidR="00612DC3">
        <w:rPr>
          <w:rStyle w:val="Kommentaariviide"/>
          <w:rFonts w:ascii="Times New Roman" w:hAnsi="Times New Roman" w:cs="Times New Roman"/>
          <w:sz w:val="24"/>
          <w:szCs w:val="24"/>
        </w:rPr>
        <w:commentReference w:id="36"/>
      </w:r>
      <w:r>
        <w:rPr>
          <w:rFonts w:ascii="Times New Roman" w:hAnsi="Times New Roman" w:cs="Times New Roman"/>
          <w:szCs w:val="24"/>
        </w:rPr>
        <w:t>ei muutu või muutuvad väga vähesel määral.“;</w:t>
      </w:r>
    </w:p>
    <w:p w14:paraId="264A85DF" w14:textId="77777777" w:rsidR="00D25E70" w:rsidRPr="002245F2" w:rsidRDefault="00D25E70" w:rsidP="002245F2">
      <w:pPr>
        <w:spacing w:after="0" w:line="240" w:lineRule="auto"/>
        <w:jc w:val="both"/>
        <w:rPr>
          <w:rFonts w:ascii="Times New Roman" w:hAnsi="Times New Roman" w:cs="Times New Roman"/>
          <w:szCs w:val="24"/>
        </w:rPr>
      </w:pPr>
    </w:p>
    <w:p w14:paraId="171B0A06" w14:textId="03CCEC64" w:rsidR="006C7FD1" w:rsidRPr="002245F2" w:rsidRDefault="00647420" w:rsidP="002245F2">
      <w:pPr>
        <w:spacing w:after="0" w:line="240" w:lineRule="auto"/>
        <w:jc w:val="both"/>
        <w:rPr>
          <w:rFonts w:ascii="Times New Roman" w:hAnsi="Times New Roman" w:cs="Times New Roman"/>
          <w:szCs w:val="24"/>
        </w:rPr>
      </w:pPr>
      <w:r>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9 </w:t>
      </w:r>
      <w:r w:rsidR="009A2055">
        <w:rPr>
          <w:rFonts w:ascii="Times New Roman" w:hAnsi="Times New Roman" w:cs="Times New Roman"/>
          <w:szCs w:val="24"/>
        </w:rPr>
        <w:t>tekst</w:t>
      </w:r>
      <w:r w:rsidR="007B0BBF" w:rsidRPr="002245F2">
        <w:rPr>
          <w:rFonts w:ascii="Times New Roman" w:hAnsi="Times New Roman" w:cs="Times New Roman"/>
          <w:szCs w:val="24"/>
        </w:rPr>
        <w:t xml:space="preserve"> muudetakse ja sõnastatakse järgmiselt:</w:t>
      </w:r>
    </w:p>
    <w:p w14:paraId="035C427A" w14:textId="268B0EE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Ehitis, ehitamine ja ehitise kasutamine peab olema võimalikult keskkonnasäästlik, se</w:t>
      </w:r>
      <w:r w:rsidR="005977B1">
        <w:rPr>
          <w:rFonts w:ascii="Times New Roman" w:hAnsi="Times New Roman" w:cs="Times New Roman"/>
          <w:szCs w:val="24"/>
        </w:rPr>
        <w:t>ejuures</w:t>
      </w:r>
      <w:r w:rsidRPr="002245F2">
        <w:rPr>
          <w:rFonts w:ascii="Times New Roman" w:hAnsi="Times New Roman" w:cs="Times New Roman"/>
          <w:szCs w:val="24"/>
        </w:rPr>
        <w:t xml:space="preserve"> tuleb</w:t>
      </w:r>
      <w:r w:rsidR="00962F0A">
        <w:rPr>
          <w:rFonts w:ascii="Times New Roman" w:hAnsi="Times New Roman" w:cs="Times New Roman"/>
          <w:szCs w:val="24"/>
        </w:rPr>
        <w:t xml:space="preserve"> uue ehitise ehitamisele</w:t>
      </w:r>
      <w:r w:rsidRPr="002245F2">
        <w:rPr>
          <w:rFonts w:ascii="Times New Roman" w:hAnsi="Times New Roman" w:cs="Times New Roman"/>
          <w:szCs w:val="24"/>
        </w:rPr>
        <w:t xml:space="preserve"> eelistada ehitise ajakohastamist ning </w:t>
      </w:r>
      <w:commentRangeStart w:id="37"/>
      <w:r w:rsidRPr="002245F2">
        <w:rPr>
          <w:rFonts w:ascii="Times New Roman" w:hAnsi="Times New Roman" w:cs="Times New Roman"/>
          <w:szCs w:val="24"/>
        </w:rPr>
        <w:t xml:space="preserve">ehitamisel </w:t>
      </w:r>
      <w:del w:id="38" w:author="Inge Mehide - JUSTDIGI" w:date="2025-07-07T11:42:00Z" w16du:dateUtc="2025-07-07T08:42:00Z">
        <w:r w:rsidRPr="002245F2" w:rsidDel="00445A1C">
          <w:rPr>
            <w:rFonts w:ascii="Times New Roman" w:hAnsi="Times New Roman" w:cs="Times New Roman"/>
            <w:szCs w:val="24"/>
          </w:rPr>
          <w:delText xml:space="preserve">säästlikult </w:delText>
        </w:r>
      </w:del>
      <w:r w:rsidRPr="002245F2">
        <w:rPr>
          <w:rFonts w:ascii="Times New Roman" w:hAnsi="Times New Roman" w:cs="Times New Roman"/>
          <w:szCs w:val="24"/>
        </w:rPr>
        <w:t>kasutada loodusvarasid</w:t>
      </w:r>
      <w:ins w:id="39" w:author="Inge Mehide - JUSTDIGI" w:date="2025-07-07T11:42:00Z" w16du:dateUtc="2025-07-07T08:42:00Z">
        <w:r w:rsidR="00445A1C">
          <w:rPr>
            <w:rFonts w:ascii="Times New Roman" w:hAnsi="Times New Roman" w:cs="Times New Roman"/>
            <w:szCs w:val="24"/>
          </w:rPr>
          <w:t xml:space="preserve"> </w:t>
        </w:r>
        <w:r w:rsidR="00445A1C" w:rsidRPr="002245F2">
          <w:rPr>
            <w:rFonts w:ascii="Times New Roman" w:hAnsi="Times New Roman" w:cs="Times New Roman"/>
            <w:szCs w:val="24"/>
          </w:rPr>
          <w:t>säästlikult</w:t>
        </w:r>
      </w:ins>
      <w:commentRangeEnd w:id="37"/>
      <w:ins w:id="40" w:author="Inge Mehide - JUSTDIGI" w:date="2025-07-07T11:44:00Z" w16du:dateUtc="2025-07-07T08:44:00Z">
        <w:r w:rsidR="00E276E0" w:rsidRPr="002245F2">
          <w:rPr>
            <w:rStyle w:val="Kommentaariviide"/>
            <w:rFonts w:ascii="Times New Roman" w:hAnsi="Times New Roman" w:cs="Times New Roman"/>
            <w:sz w:val="24"/>
            <w:szCs w:val="24"/>
          </w:rPr>
          <w:commentReference w:id="37"/>
        </w:r>
      </w:ins>
      <w:r w:rsidRPr="002245F2">
        <w:rPr>
          <w:rFonts w:ascii="Times New Roman" w:hAnsi="Times New Roman" w:cs="Times New Roman"/>
          <w:szCs w:val="24"/>
        </w:rPr>
        <w:t>. Projekteerimisel tuleb arvestada</w:t>
      </w:r>
      <w:r w:rsidR="00962F0A">
        <w:rPr>
          <w:rFonts w:ascii="Times New Roman" w:hAnsi="Times New Roman" w:cs="Times New Roman"/>
          <w:szCs w:val="24"/>
        </w:rPr>
        <w:t xml:space="preserve"> teadaolevate</w:t>
      </w:r>
      <w:r w:rsidRPr="002245F2">
        <w:rPr>
          <w:rFonts w:ascii="Times New Roman" w:hAnsi="Times New Roman" w:cs="Times New Roman"/>
          <w:szCs w:val="24"/>
        </w:rPr>
        <w:t xml:space="preserve"> kliimamuutuste</w:t>
      </w:r>
      <w:r w:rsidR="00437CC9" w:rsidRPr="002245F2">
        <w:rPr>
          <w:rFonts w:ascii="Times New Roman" w:hAnsi="Times New Roman" w:cs="Times New Roman"/>
          <w:szCs w:val="24"/>
        </w:rPr>
        <w:t xml:space="preserve"> mõjuga</w:t>
      </w:r>
      <w:r w:rsidRPr="002245F2">
        <w:rPr>
          <w:rFonts w:ascii="Times New Roman" w:hAnsi="Times New Roman" w:cs="Times New Roman"/>
          <w:szCs w:val="24"/>
        </w:rPr>
        <w:t>.</w:t>
      </w:r>
    </w:p>
    <w:p w14:paraId="51986964" w14:textId="77777777" w:rsidR="00D25E70" w:rsidRPr="002245F2" w:rsidRDefault="00D25E70" w:rsidP="002245F2">
      <w:pPr>
        <w:spacing w:after="0" w:line="240" w:lineRule="auto"/>
        <w:jc w:val="both"/>
        <w:rPr>
          <w:rFonts w:ascii="Times New Roman" w:hAnsi="Times New Roman" w:cs="Times New Roman"/>
          <w:szCs w:val="24"/>
        </w:rPr>
      </w:pPr>
    </w:p>
    <w:p w14:paraId="0EAA0FD5" w14:textId="2FA66E2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Ehitis, ehitamine ja ehitise kasutamine peab soodustama vastutustundlikku maakasutust, säästvaid liikumisviise</w:t>
      </w:r>
      <w:r w:rsidR="00597E40">
        <w:rPr>
          <w:rFonts w:ascii="Times New Roman" w:hAnsi="Times New Roman" w:cs="Times New Roman"/>
          <w:szCs w:val="24"/>
        </w:rPr>
        <w:t>, kohandatavust</w:t>
      </w:r>
      <w:r w:rsidRPr="002245F2">
        <w:rPr>
          <w:rFonts w:ascii="Times New Roman" w:hAnsi="Times New Roman" w:cs="Times New Roman"/>
          <w:szCs w:val="24"/>
        </w:rPr>
        <w:t xml:space="preserve"> ning taaskasutust.“;</w:t>
      </w:r>
    </w:p>
    <w:p w14:paraId="24C682BE" w14:textId="77777777" w:rsidR="00D25E70" w:rsidRPr="002245F2" w:rsidRDefault="00D25E70" w:rsidP="002245F2">
      <w:pPr>
        <w:spacing w:after="0" w:line="240" w:lineRule="auto"/>
        <w:jc w:val="both"/>
        <w:rPr>
          <w:rFonts w:ascii="Times New Roman" w:hAnsi="Times New Roman" w:cs="Times New Roman"/>
          <w:szCs w:val="24"/>
        </w:rPr>
      </w:pPr>
    </w:p>
    <w:p w14:paraId="017C6232" w14:textId="1ED60DE3" w:rsidR="006C7FD1" w:rsidRPr="002245F2" w:rsidRDefault="006D2C53"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11 lõike 2 punktid 1–</w:t>
      </w:r>
      <w:commentRangeStart w:id="41"/>
      <w:r w:rsidR="00FA5A41">
        <w:rPr>
          <w:rFonts w:ascii="Times New Roman" w:hAnsi="Times New Roman" w:cs="Times New Roman"/>
          <w:szCs w:val="24"/>
        </w:rPr>
        <w:t>7</w:t>
      </w:r>
      <w:commentRangeEnd w:id="41"/>
      <w:r w:rsidR="008577BF" w:rsidRPr="002245F2">
        <w:rPr>
          <w:rStyle w:val="Kommentaariviide"/>
          <w:rFonts w:ascii="Times New Roman" w:hAnsi="Times New Roman" w:cs="Times New Roman"/>
          <w:sz w:val="24"/>
          <w:szCs w:val="24"/>
        </w:rPr>
        <w:commentReference w:id="41"/>
      </w:r>
      <w:r w:rsidR="007B0BBF" w:rsidRPr="002245F2">
        <w:rPr>
          <w:rFonts w:ascii="Times New Roman" w:hAnsi="Times New Roman" w:cs="Times New Roman"/>
          <w:szCs w:val="24"/>
        </w:rPr>
        <w:t xml:space="preserve"> muudetakse ja sõnastatakse järgmiselt:</w:t>
      </w:r>
    </w:p>
    <w:p w14:paraId="1BCFB8AF" w14:textId="06CF8C1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w:t>
      </w:r>
      <w:r w:rsidR="00A71849" w:rsidRPr="002245F2">
        <w:rPr>
          <w:rFonts w:ascii="Times New Roman" w:hAnsi="Times New Roman" w:cs="Times New Roman"/>
          <w:szCs w:val="24"/>
        </w:rPr>
        <w:t>struktuuri</w:t>
      </w:r>
      <w:r w:rsidRPr="002245F2">
        <w:rPr>
          <w:rFonts w:ascii="Times New Roman" w:hAnsi="Times New Roman" w:cs="Times New Roman"/>
          <w:szCs w:val="24"/>
        </w:rPr>
        <w:t xml:space="preserve"> terviklikkust, sealhulgas vastupidavust, konstruktsioonilist tugevust, kasutatavust ja stabiilsust;</w:t>
      </w:r>
    </w:p>
    <w:p w14:paraId="0AECE4F9" w14:textId="5361A040"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tuleohutust, sealhulgas </w:t>
      </w:r>
      <w:commentRangeStart w:id="42"/>
      <w:r w:rsidRPr="002245F2">
        <w:rPr>
          <w:rFonts w:ascii="Times New Roman" w:hAnsi="Times New Roman" w:cs="Times New Roman"/>
          <w:szCs w:val="24"/>
        </w:rPr>
        <w:t>evakuatsiooni</w:t>
      </w:r>
      <w:ins w:id="43" w:author="Inge Mehide - JUSTDIGI" w:date="2025-07-07T11:49:00Z" w16du:dateUtc="2025-07-07T08:49:00Z">
        <w:r w:rsidR="006671CF">
          <w:rPr>
            <w:rFonts w:ascii="Times New Roman" w:hAnsi="Times New Roman" w:cs="Times New Roman"/>
            <w:szCs w:val="24"/>
          </w:rPr>
          <w:t>-</w:t>
        </w:r>
      </w:ins>
      <w:r w:rsidRPr="002245F2">
        <w:rPr>
          <w:rFonts w:ascii="Times New Roman" w:hAnsi="Times New Roman" w:cs="Times New Roman"/>
          <w:szCs w:val="24"/>
        </w:rPr>
        <w:t xml:space="preserve"> ja pääste</w:t>
      </w:r>
      <w:del w:id="44" w:author="Inge Mehide - JUSTDIGI" w:date="2025-07-07T11:49:00Z" w16du:dateUtc="2025-07-07T08:49:00Z">
        <w:r w:rsidRPr="002245F2" w:rsidDel="001164F2">
          <w:rPr>
            <w:rFonts w:ascii="Times New Roman" w:hAnsi="Times New Roman" w:cs="Times New Roman"/>
            <w:szCs w:val="24"/>
          </w:rPr>
          <w:delText xml:space="preserve"> </w:delText>
        </w:r>
      </w:del>
      <w:r w:rsidRPr="002245F2">
        <w:rPr>
          <w:rFonts w:ascii="Times New Roman" w:hAnsi="Times New Roman" w:cs="Times New Roman"/>
          <w:szCs w:val="24"/>
        </w:rPr>
        <w:t>vajadusi</w:t>
      </w:r>
      <w:commentRangeEnd w:id="42"/>
      <w:r w:rsidR="00A80D3C" w:rsidRPr="002245F2">
        <w:rPr>
          <w:rStyle w:val="Kommentaariviide"/>
          <w:rFonts w:ascii="Times New Roman" w:hAnsi="Times New Roman" w:cs="Times New Roman"/>
          <w:sz w:val="24"/>
          <w:szCs w:val="24"/>
        </w:rPr>
        <w:commentReference w:id="42"/>
      </w:r>
      <w:r w:rsidRPr="002245F2">
        <w:rPr>
          <w:rFonts w:ascii="Times New Roman" w:hAnsi="Times New Roman" w:cs="Times New Roman"/>
          <w:szCs w:val="24"/>
        </w:rPr>
        <w:t>;</w:t>
      </w:r>
    </w:p>
    <w:p w14:paraId="3D18E9CE" w14:textId="19A8376A"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kaitset tervis</w:t>
      </w:r>
      <w:r w:rsidR="00FB4A48">
        <w:rPr>
          <w:rFonts w:ascii="Times New Roman" w:hAnsi="Times New Roman" w:cs="Times New Roman"/>
          <w:szCs w:val="24"/>
        </w:rPr>
        <w:t>t</w:t>
      </w:r>
      <w:r w:rsidRPr="002245F2">
        <w:rPr>
          <w:rFonts w:ascii="Times New Roman" w:hAnsi="Times New Roman" w:cs="Times New Roman"/>
          <w:szCs w:val="24"/>
        </w:rPr>
        <w:t xml:space="preserve"> </w:t>
      </w:r>
      <w:commentRangeStart w:id="45"/>
      <w:del w:id="46" w:author="Inge Mehide - JUSTDIGI" w:date="2025-07-07T12:46:00Z" w16du:dateUtc="2025-07-07T09:46:00Z">
        <w:r w:rsidRPr="002245F2" w:rsidDel="00544621">
          <w:rPr>
            <w:rFonts w:ascii="Times New Roman" w:hAnsi="Times New Roman" w:cs="Times New Roman"/>
            <w:szCs w:val="24"/>
          </w:rPr>
          <w:delText xml:space="preserve">ja hügieenitingimusi </w:delText>
        </w:r>
      </w:del>
      <w:commentRangeEnd w:id="45"/>
      <w:r w:rsidR="00A94F88" w:rsidRPr="002245F2">
        <w:rPr>
          <w:rStyle w:val="Kommentaariviide"/>
          <w:rFonts w:ascii="Times New Roman" w:hAnsi="Times New Roman" w:cs="Times New Roman"/>
          <w:sz w:val="24"/>
          <w:szCs w:val="24"/>
        </w:rPr>
        <w:commentReference w:id="45"/>
      </w:r>
      <w:r w:rsidRPr="002245F2">
        <w:rPr>
          <w:rFonts w:ascii="Times New Roman" w:hAnsi="Times New Roman" w:cs="Times New Roman"/>
          <w:szCs w:val="24"/>
        </w:rPr>
        <w:t>kahjustava mõju eest;</w:t>
      </w:r>
    </w:p>
    <w:p w14:paraId="7FCE4EA6" w14:textId="71850BF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kasutamise ohutust ja ligipääsetavust;</w:t>
      </w:r>
    </w:p>
    <w:p w14:paraId="28AC317D" w14:textId="3D11552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5) </w:t>
      </w:r>
      <w:ins w:id="47" w:author="Inge Mehide - JUSTDIGI" w:date="2025-07-07T12:51:00Z" w16du:dateUtc="2025-07-07T09:51:00Z">
        <w:r w:rsidR="00470FF1">
          <w:rPr>
            <w:rFonts w:ascii="Times New Roman" w:hAnsi="Times New Roman" w:cs="Times New Roman"/>
            <w:szCs w:val="24"/>
          </w:rPr>
          <w:t>mürakaitset</w:t>
        </w:r>
      </w:ins>
      <w:commentRangeStart w:id="48"/>
      <w:del w:id="49" w:author="Inge Mehide - JUSTDIGI" w:date="2025-07-07T12:51:00Z" w16du:dateUtc="2025-07-07T09:51:00Z">
        <w:r w:rsidRPr="002245F2" w:rsidDel="00470FF1">
          <w:rPr>
            <w:rFonts w:ascii="Times New Roman" w:hAnsi="Times New Roman" w:cs="Times New Roman"/>
            <w:szCs w:val="24"/>
          </w:rPr>
          <w:delText>heliläbilaskvust</w:delText>
        </w:r>
      </w:del>
      <w:r w:rsidRPr="002245F2">
        <w:rPr>
          <w:rFonts w:ascii="Times New Roman" w:hAnsi="Times New Roman" w:cs="Times New Roman"/>
          <w:szCs w:val="24"/>
        </w:rPr>
        <w:t xml:space="preserve"> </w:t>
      </w:r>
      <w:commentRangeEnd w:id="48"/>
      <w:r w:rsidR="0022135D" w:rsidRPr="002245F2">
        <w:rPr>
          <w:rStyle w:val="Kommentaariviide"/>
          <w:rFonts w:ascii="Times New Roman" w:hAnsi="Times New Roman" w:cs="Times New Roman"/>
          <w:sz w:val="24"/>
          <w:szCs w:val="24"/>
        </w:rPr>
        <w:commentReference w:id="48"/>
      </w:r>
      <w:r w:rsidRPr="002245F2">
        <w:rPr>
          <w:rFonts w:ascii="Times New Roman" w:hAnsi="Times New Roman" w:cs="Times New Roman"/>
          <w:szCs w:val="24"/>
        </w:rPr>
        <w:t>ja akustilisi omadusi;</w:t>
      </w:r>
    </w:p>
    <w:p w14:paraId="70F35390" w14:textId="0A981CD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6) energiatõhusust ja soojuskasutust;</w:t>
      </w:r>
    </w:p>
    <w:p w14:paraId="15324F0D" w14:textId="6E2D7233" w:rsidR="00D25E70" w:rsidRPr="002245F2" w:rsidRDefault="00FA5A41" w:rsidP="002245F2">
      <w:pPr>
        <w:spacing w:after="0" w:line="240" w:lineRule="auto"/>
        <w:jc w:val="both"/>
        <w:rPr>
          <w:rFonts w:ascii="Times New Roman" w:hAnsi="Times New Roman" w:cs="Times New Roman"/>
          <w:szCs w:val="24"/>
        </w:rPr>
      </w:pPr>
      <w:commentRangeStart w:id="50"/>
      <w:r>
        <w:rPr>
          <w:rFonts w:ascii="Times New Roman" w:hAnsi="Times New Roman" w:cs="Times New Roman"/>
          <w:szCs w:val="24"/>
        </w:rPr>
        <w:lastRenderedPageBreak/>
        <w:t xml:space="preserve">7) </w:t>
      </w:r>
      <w:r w:rsidRPr="00FA5A41">
        <w:rPr>
          <w:rFonts w:ascii="Times New Roman" w:hAnsi="Times New Roman" w:cs="Times New Roman"/>
          <w:szCs w:val="24"/>
        </w:rPr>
        <w:t>loodusvarade säästvat kasutamist</w:t>
      </w:r>
      <w:r>
        <w:rPr>
          <w:rFonts w:ascii="Times New Roman" w:hAnsi="Times New Roman" w:cs="Times New Roman"/>
          <w:szCs w:val="24"/>
        </w:rPr>
        <w:t>;“;</w:t>
      </w:r>
      <w:commentRangeEnd w:id="50"/>
      <w:r w:rsidR="00F54D44" w:rsidRPr="002245F2">
        <w:rPr>
          <w:rStyle w:val="Kommentaariviide"/>
          <w:rFonts w:ascii="Times New Roman" w:hAnsi="Times New Roman" w:cs="Times New Roman"/>
          <w:sz w:val="24"/>
          <w:szCs w:val="24"/>
        </w:rPr>
        <w:commentReference w:id="50"/>
      </w:r>
    </w:p>
    <w:p w14:paraId="59926085" w14:textId="77777777" w:rsidR="00D25E70" w:rsidRPr="002245F2" w:rsidRDefault="00D25E70" w:rsidP="002245F2">
      <w:pPr>
        <w:spacing w:after="0" w:line="240" w:lineRule="auto"/>
        <w:jc w:val="both"/>
        <w:rPr>
          <w:rFonts w:ascii="Times New Roman" w:hAnsi="Times New Roman" w:cs="Times New Roman"/>
          <w:szCs w:val="24"/>
        </w:rPr>
      </w:pPr>
    </w:p>
    <w:p w14:paraId="705E78BB" w14:textId="0DA45663" w:rsidR="00A71849" w:rsidRPr="002245F2" w:rsidRDefault="00C31DD4"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11 lõike 2 punkt 8 </w:t>
      </w:r>
      <w:r w:rsidR="00A71849" w:rsidRPr="002245F2">
        <w:rPr>
          <w:rFonts w:ascii="Times New Roman" w:hAnsi="Times New Roman" w:cs="Times New Roman"/>
          <w:szCs w:val="24"/>
        </w:rPr>
        <w:t>tunnistatakse kehtetuks</w:t>
      </w:r>
      <w:r w:rsidR="00FA5A41">
        <w:rPr>
          <w:rFonts w:ascii="Times New Roman" w:hAnsi="Times New Roman" w:cs="Times New Roman"/>
          <w:szCs w:val="24"/>
        </w:rPr>
        <w:t>;</w:t>
      </w:r>
    </w:p>
    <w:p w14:paraId="0E0C5436" w14:textId="77777777" w:rsidR="00A71849" w:rsidRPr="002245F2" w:rsidRDefault="00A71849" w:rsidP="002245F2">
      <w:pPr>
        <w:spacing w:after="0" w:line="240" w:lineRule="auto"/>
        <w:jc w:val="both"/>
        <w:rPr>
          <w:rFonts w:ascii="Times New Roman" w:hAnsi="Times New Roman" w:cs="Times New Roman"/>
          <w:szCs w:val="24"/>
        </w:rPr>
      </w:pPr>
    </w:p>
    <w:p w14:paraId="544CDEB4" w14:textId="7A09C181" w:rsidR="006C7FD1" w:rsidRPr="002245F2" w:rsidRDefault="00F924D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w:t>
      </w:r>
      <w:r w:rsidR="00C54A3C">
        <w:rPr>
          <w:rFonts w:ascii="Times New Roman" w:hAnsi="Times New Roman" w:cs="Times New Roman"/>
          <w:b/>
          <w:bCs/>
          <w:szCs w:val="24"/>
        </w:rPr>
        <w:t>0</w:t>
      </w:r>
      <w:r w:rsidR="00BF68AD" w:rsidRPr="002245F2">
        <w:rPr>
          <w:rFonts w:ascii="Times New Roman" w:hAnsi="Times New Roman" w:cs="Times New Roman"/>
          <w:b/>
          <w:bCs/>
          <w:szCs w:val="24"/>
        </w:rPr>
        <w:t>)</w:t>
      </w:r>
      <w:r w:rsidR="00BF68AD" w:rsidRPr="002245F2">
        <w:rPr>
          <w:rFonts w:ascii="Times New Roman" w:hAnsi="Times New Roman" w:cs="Times New Roman"/>
          <w:szCs w:val="24"/>
        </w:rPr>
        <w:t xml:space="preserve"> paragrahvi 11 lõi</w:t>
      </w:r>
      <w:r w:rsidR="002245F2">
        <w:rPr>
          <w:rFonts w:ascii="Times New Roman" w:hAnsi="Times New Roman" w:cs="Times New Roman"/>
          <w:szCs w:val="24"/>
        </w:rPr>
        <w:t>get</w:t>
      </w:r>
      <w:r w:rsidR="00BF68AD" w:rsidRPr="002245F2">
        <w:rPr>
          <w:rFonts w:ascii="Times New Roman" w:hAnsi="Times New Roman" w:cs="Times New Roman"/>
          <w:szCs w:val="24"/>
        </w:rPr>
        <w:t xml:space="preserve"> 2 </w:t>
      </w:r>
      <w:r w:rsidR="002245F2">
        <w:rPr>
          <w:rFonts w:ascii="Times New Roman" w:hAnsi="Times New Roman" w:cs="Times New Roman"/>
          <w:szCs w:val="24"/>
        </w:rPr>
        <w:t xml:space="preserve">täiendatakse </w:t>
      </w:r>
      <w:r w:rsidR="00BF68AD" w:rsidRPr="002245F2">
        <w:rPr>
          <w:rFonts w:ascii="Times New Roman" w:hAnsi="Times New Roman" w:cs="Times New Roman"/>
          <w:szCs w:val="24"/>
        </w:rPr>
        <w:t>punktiga 8</w:t>
      </w:r>
      <w:r w:rsidR="00A54233">
        <w:rPr>
          <w:rFonts w:ascii="Times New Roman" w:hAnsi="Times New Roman" w:cs="Times New Roman"/>
          <w:szCs w:val="24"/>
          <w:vertAlign w:val="superscript"/>
        </w:rPr>
        <w:t>1</w:t>
      </w:r>
      <w:r w:rsidR="00BF68AD" w:rsidRPr="002245F2">
        <w:rPr>
          <w:rFonts w:ascii="Times New Roman" w:hAnsi="Times New Roman" w:cs="Times New Roman"/>
          <w:szCs w:val="24"/>
        </w:rPr>
        <w:t xml:space="preserve"> järgmises sõnastuses</w:t>
      </w:r>
      <w:r w:rsidR="007B0BBF" w:rsidRPr="002245F2">
        <w:rPr>
          <w:rFonts w:ascii="Times New Roman" w:hAnsi="Times New Roman" w:cs="Times New Roman"/>
          <w:szCs w:val="24"/>
        </w:rPr>
        <w:t>:</w:t>
      </w:r>
    </w:p>
    <w:p w14:paraId="24087EDA" w14:textId="4A9D8DC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w:t>
      </w:r>
      <w:r w:rsidR="00A54233">
        <w:rPr>
          <w:rFonts w:ascii="Times New Roman" w:hAnsi="Times New Roman" w:cs="Times New Roman"/>
          <w:szCs w:val="24"/>
          <w:vertAlign w:val="superscript"/>
        </w:rPr>
        <w:t>1</w:t>
      </w:r>
      <w:r w:rsidRPr="002245F2">
        <w:rPr>
          <w:rFonts w:ascii="Times New Roman" w:hAnsi="Times New Roman" w:cs="Times New Roman"/>
          <w:szCs w:val="24"/>
        </w:rPr>
        <w:t xml:space="preserve">) </w:t>
      </w:r>
      <w:commentRangeStart w:id="51"/>
      <w:r w:rsidRPr="00885B7C">
        <w:rPr>
          <w:rFonts w:ascii="Times New Roman" w:hAnsi="Times New Roman" w:cs="Times New Roman"/>
          <w:szCs w:val="24"/>
        </w:rPr>
        <w:t>heitmete</w:t>
      </w:r>
      <w:r w:rsidRPr="002245F2">
        <w:rPr>
          <w:rFonts w:ascii="Times New Roman" w:hAnsi="Times New Roman" w:cs="Times New Roman"/>
          <w:szCs w:val="24"/>
        </w:rPr>
        <w:t xml:space="preserve"> sattumist ehitisest väliskeskkonda</w:t>
      </w:r>
      <w:commentRangeEnd w:id="51"/>
      <w:r w:rsidR="00BB7078">
        <w:rPr>
          <w:rStyle w:val="Kommentaariviide"/>
          <w:rFonts w:ascii="Times New Roman" w:hAnsi="Times New Roman" w:cs="Times New Roman"/>
          <w:sz w:val="24"/>
          <w:szCs w:val="24"/>
        </w:rPr>
        <w:commentReference w:id="51"/>
      </w:r>
      <w:ins w:id="52" w:author="Inge Mehide - JUSTDIGI" w:date="2025-07-07T13:16:00Z" w16du:dateUtc="2025-07-07T10:16:00Z">
        <w:r w:rsidR="00BB7078">
          <w:rPr>
            <w:rFonts w:ascii="Times New Roman" w:hAnsi="Times New Roman" w:cs="Times New Roman"/>
            <w:szCs w:val="24"/>
          </w:rPr>
          <w:t xml:space="preserve"> seda kahjustamata</w:t>
        </w:r>
      </w:ins>
      <w:r w:rsidRPr="002245F2">
        <w:rPr>
          <w:rFonts w:ascii="Times New Roman" w:hAnsi="Times New Roman" w:cs="Times New Roman"/>
          <w:szCs w:val="24"/>
        </w:rPr>
        <w:t>;“;</w:t>
      </w:r>
    </w:p>
    <w:p w14:paraId="5B923482" w14:textId="77777777" w:rsidR="00D25E70" w:rsidRPr="002245F2" w:rsidRDefault="00D25E70" w:rsidP="002245F2">
      <w:pPr>
        <w:spacing w:after="0" w:line="240" w:lineRule="auto"/>
        <w:jc w:val="both"/>
        <w:rPr>
          <w:rFonts w:ascii="Times New Roman" w:hAnsi="Times New Roman" w:cs="Times New Roman"/>
          <w:szCs w:val="24"/>
        </w:rPr>
      </w:pPr>
    </w:p>
    <w:p w14:paraId="74F73467" w14:textId="7EDCD3BA"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DB51A8">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11 lõige 3 muudetakse ja sõnastatakse järgmiselt:</w:t>
      </w:r>
    </w:p>
    <w:p w14:paraId="4AA250FF" w14:textId="294C9587" w:rsidR="006C7FD1" w:rsidRPr="002245F2" w:rsidRDefault="007B0BBF" w:rsidP="002F777C">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Ehitisele esitatavate nõuete </w:t>
      </w:r>
      <w:commentRangeStart w:id="53"/>
      <w:del w:id="54" w:author="Inge Mehide - JUSTDIGI" w:date="2025-07-07T13:31:00Z" w16du:dateUtc="2025-07-07T10:31:00Z">
        <w:r w:rsidRPr="002245F2" w:rsidDel="008574A3">
          <w:rPr>
            <w:rFonts w:ascii="Times New Roman" w:hAnsi="Times New Roman" w:cs="Times New Roman"/>
            <w:szCs w:val="24"/>
          </w:rPr>
          <w:delText>sisustamisel</w:delText>
        </w:r>
      </w:del>
      <w:ins w:id="55" w:author="Inge Mehide - JUSTDIGI" w:date="2025-07-07T13:31:00Z" w16du:dateUtc="2025-07-07T10:31:00Z">
        <w:r w:rsidR="008574A3">
          <w:rPr>
            <w:rFonts w:ascii="Times New Roman" w:hAnsi="Times New Roman" w:cs="Times New Roman"/>
            <w:szCs w:val="24"/>
          </w:rPr>
          <w:t>kehtestamisel</w:t>
        </w:r>
      </w:ins>
      <w:r w:rsidRPr="002245F2">
        <w:rPr>
          <w:rFonts w:ascii="Times New Roman" w:hAnsi="Times New Roman" w:cs="Times New Roman"/>
          <w:szCs w:val="24"/>
        </w:rPr>
        <w:t xml:space="preserve"> </w:t>
      </w:r>
      <w:commentRangeEnd w:id="53"/>
      <w:r w:rsidR="00816812" w:rsidRPr="002245F2">
        <w:rPr>
          <w:rStyle w:val="Kommentaariviide"/>
          <w:rFonts w:ascii="Times New Roman" w:hAnsi="Times New Roman" w:cs="Times New Roman"/>
          <w:sz w:val="24"/>
          <w:szCs w:val="24"/>
        </w:rPr>
        <w:commentReference w:id="53"/>
      </w:r>
      <w:r w:rsidRPr="002245F2">
        <w:rPr>
          <w:rFonts w:ascii="Times New Roman" w:hAnsi="Times New Roman" w:cs="Times New Roman"/>
          <w:szCs w:val="24"/>
        </w:rPr>
        <w:t xml:space="preserve">järgitakse </w:t>
      </w:r>
      <w:r w:rsidR="002F777C">
        <w:rPr>
          <w:rFonts w:ascii="Times New Roman" w:hAnsi="Times New Roman" w:cs="Times New Roman"/>
          <w:szCs w:val="24"/>
        </w:rPr>
        <w:t>Euroopa Parlamendi ja nõukogu määruse</w:t>
      </w:r>
      <w:r w:rsidR="002F777C" w:rsidRPr="002F777C">
        <w:rPr>
          <w:rFonts w:ascii="Times New Roman" w:hAnsi="Times New Roman" w:cs="Times New Roman"/>
          <w:szCs w:val="24"/>
        </w:rPr>
        <w:t xml:space="preserve"> (EL) 2024/3110,</w:t>
      </w:r>
      <w:r w:rsidR="002F777C">
        <w:rPr>
          <w:rFonts w:ascii="Times New Roman" w:hAnsi="Times New Roman" w:cs="Times New Roman"/>
          <w:szCs w:val="24"/>
        </w:rPr>
        <w:t xml:space="preserve"> </w:t>
      </w:r>
      <w:r w:rsidR="002F777C" w:rsidRPr="002F777C">
        <w:rPr>
          <w:rFonts w:ascii="Times New Roman" w:hAnsi="Times New Roman" w:cs="Times New Roman"/>
          <w:szCs w:val="24"/>
        </w:rPr>
        <w:t>millega sätestatakse ehitustoodete ühtlustatud turustusreeglid ja tunnistatakse kehtetuks määrus (EL) nr 305/2011</w:t>
      </w:r>
      <w:r w:rsidR="00FD74D7">
        <w:rPr>
          <w:rFonts w:ascii="Times New Roman" w:hAnsi="Times New Roman" w:cs="Times New Roman"/>
          <w:szCs w:val="24"/>
        </w:rPr>
        <w:t xml:space="preserve"> </w:t>
      </w:r>
      <w:bookmarkStart w:id="56" w:name="_Hlk187663080"/>
      <w:r w:rsidR="00FD74D7">
        <w:rPr>
          <w:rFonts w:ascii="Times New Roman" w:hAnsi="Times New Roman" w:cs="Times New Roman"/>
          <w:szCs w:val="24"/>
        </w:rPr>
        <w:t>(</w:t>
      </w:r>
      <w:r w:rsidR="00FD74D7" w:rsidRPr="00FD74D7">
        <w:rPr>
          <w:rFonts w:ascii="Times New Roman" w:hAnsi="Times New Roman" w:cs="Times New Roman"/>
          <w:szCs w:val="24"/>
        </w:rPr>
        <w:t>ELT L, 2024/3110, 18.12.2024</w:t>
      </w:r>
      <w:r w:rsidR="00FD74D7">
        <w:rPr>
          <w:rFonts w:ascii="Times New Roman" w:hAnsi="Times New Roman" w:cs="Times New Roman"/>
          <w:szCs w:val="24"/>
        </w:rPr>
        <w:t>)</w:t>
      </w:r>
      <w:r w:rsidRPr="000A297A">
        <w:rPr>
          <w:rFonts w:ascii="Times New Roman" w:hAnsi="Times New Roman" w:cs="Times New Roman"/>
          <w:szCs w:val="24"/>
        </w:rPr>
        <w:t xml:space="preserve">, </w:t>
      </w:r>
      <w:bookmarkEnd w:id="56"/>
      <w:r w:rsidRPr="000A297A">
        <w:rPr>
          <w:rFonts w:ascii="Times New Roman" w:hAnsi="Times New Roman" w:cs="Times New Roman"/>
          <w:szCs w:val="24"/>
        </w:rPr>
        <w:t>I lisas sätestatud olulisi nõudeid</w:t>
      </w:r>
      <w:r w:rsidRPr="002245F2">
        <w:rPr>
          <w:rFonts w:ascii="Times New Roman" w:hAnsi="Times New Roman" w:cs="Times New Roman"/>
          <w:szCs w:val="24"/>
        </w:rPr>
        <w:t>.“;</w:t>
      </w:r>
    </w:p>
    <w:p w14:paraId="5C6E2436" w14:textId="77777777" w:rsidR="00D25E70" w:rsidRPr="002245F2" w:rsidRDefault="00D25E70" w:rsidP="002245F2">
      <w:pPr>
        <w:spacing w:after="0" w:line="240" w:lineRule="auto"/>
        <w:jc w:val="both"/>
        <w:rPr>
          <w:rFonts w:ascii="Times New Roman" w:hAnsi="Times New Roman" w:cs="Times New Roman"/>
          <w:szCs w:val="24"/>
        </w:rPr>
      </w:pPr>
    </w:p>
    <w:p w14:paraId="500A30F6" w14:textId="75C5F11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CD6D13">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12 täiendatakse lõikega 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järgmises sõnastuses:</w:t>
      </w:r>
    </w:p>
    <w:p w14:paraId="32051D8B" w14:textId="0A59133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w:t>
      </w:r>
      <w:r w:rsidR="007B0090" w:rsidRPr="007B0090">
        <w:rPr>
          <w:rFonts w:ascii="Times New Roman" w:hAnsi="Times New Roman" w:cs="Times New Roman"/>
          <w:szCs w:val="24"/>
        </w:rPr>
        <w:t xml:space="preserve">Pädev asutus võib põhjendatud juhul lubada ajutiste ehitiste ehitamist kinnisasjale, mille </w:t>
      </w:r>
      <w:commentRangeStart w:id="57"/>
      <w:r w:rsidR="007B0090" w:rsidRPr="007B0090">
        <w:rPr>
          <w:rFonts w:ascii="Times New Roman" w:hAnsi="Times New Roman" w:cs="Times New Roman"/>
          <w:szCs w:val="24"/>
        </w:rPr>
        <w:t>üldplaneeringu</w:t>
      </w:r>
      <w:del w:id="58" w:author="Inge Mehide - JUSTDIGI" w:date="2025-07-07T13:34:00Z" w16du:dateUtc="2025-07-07T10:34:00Z">
        <w:r w:rsidR="007B0090" w:rsidRPr="007B0090" w:rsidDel="00B3488C">
          <w:rPr>
            <w:rFonts w:ascii="Times New Roman" w:hAnsi="Times New Roman" w:cs="Times New Roman"/>
            <w:szCs w:val="24"/>
          </w:rPr>
          <w:delText xml:space="preserve"> </w:delText>
        </w:r>
      </w:del>
      <w:r w:rsidR="007B0090" w:rsidRPr="007B0090">
        <w:rPr>
          <w:rFonts w:ascii="Times New Roman" w:hAnsi="Times New Roman" w:cs="Times New Roman"/>
          <w:szCs w:val="24"/>
        </w:rPr>
        <w:t xml:space="preserve">järgne </w:t>
      </w:r>
      <w:commentRangeEnd w:id="57"/>
      <w:r w:rsidR="00B3488C" w:rsidRPr="007B0090">
        <w:rPr>
          <w:rStyle w:val="Kommentaariviide"/>
          <w:rFonts w:ascii="Times New Roman" w:hAnsi="Times New Roman" w:cs="Times New Roman"/>
          <w:sz w:val="24"/>
          <w:szCs w:val="24"/>
        </w:rPr>
        <w:commentReference w:id="57"/>
      </w:r>
      <w:r w:rsidR="007B0090" w:rsidRPr="007B0090">
        <w:rPr>
          <w:rFonts w:ascii="Times New Roman" w:hAnsi="Times New Roman" w:cs="Times New Roman"/>
          <w:szCs w:val="24"/>
        </w:rPr>
        <w:t xml:space="preserve">juhtotstarve, </w:t>
      </w:r>
      <w:commentRangeStart w:id="59"/>
      <w:r w:rsidR="007B0090" w:rsidRPr="007B0090">
        <w:rPr>
          <w:rFonts w:ascii="Times New Roman" w:hAnsi="Times New Roman" w:cs="Times New Roman"/>
          <w:szCs w:val="24"/>
        </w:rPr>
        <w:t>detailplaneeringu</w:t>
      </w:r>
      <w:del w:id="60" w:author="Inge Mehide - JUSTDIGI" w:date="2025-07-07T13:34:00Z" w16du:dateUtc="2025-07-07T10:34:00Z">
        <w:r w:rsidR="007B0090" w:rsidRPr="007B0090" w:rsidDel="004A769B">
          <w:rPr>
            <w:rFonts w:ascii="Times New Roman" w:hAnsi="Times New Roman" w:cs="Times New Roman"/>
            <w:szCs w:val="24"/>
          </w:rPr>
          <w:delText xml:space="preserve"> </w:delText>
        </w:r>
      </w:del>
      <w:r w:rsidR="007B0090" w:rsidRPr="007B0090">
        <w:rPr>
          <w:rFonts w:ascii="Times New Roman" w:hAnsi="Times New Roman" w:cs="Times New Roman"/>
          <w:szCs w:val="24"/>
        </w:rPr>
        <w:t xml:space="preserve">järgne </w:t>
      </w:r>
      <w:commentRangeEnd w:id="59"/>
      <w:r w:rsidR="004A769B" w:rsidRPr="007B0090">
        <w:rPr>
          <w:rStyle w:val="Kommentaariviide"/>
          <w:rFonts w:ascii="Times New Roman" w:hAnsi="Times New Roman" w:cs="Times New Roman"/>
          <w:sz w:val="24"/>
          <w:szCs w:val="24"/>
        </w:rPr>
        <w:commentReference w:id="59"/>
      </w:r>
      <w:r w:rsidR="007B0090" w:rsidRPr="007B0090">
        <w:rPr>
          <w:rFonts w:ascii="Times New Roman" w:hAnsi="Times New Roman" w:cs="Times New Roman"/>
          <w:szCs w:val="24"/>
        </w:rPr>
        <w:t>krundi kasutamise sihtotstarve või katastriüksuse sihtotstarve ei vasta ajutise ehitise kasutusotstarbele</w:t>
      </w:r>
      <w:commentRangeStart w:id="61"/>
      <w:ins w:id="62" w:author="Inge Mehide - JUSTDIGI" w:date="2025-07-07T13:35:00Z" w16du:dateUtc="2025-07-07T10:35:00Z">
        <w:r w:rsidR="008750C2">
          <w:rPr>
            <w:rFonts w:ascii="Times New Roman" w:hAnsi="Times New Roman" w:cs="Times New Roman"/>
            <w:szCs w:val="24"/>
          </w:rPr>
          <w:t>,</w:t>
        </w:r>
      </w:ins>
      <w:commentRangeEnd w:id="61"/>
      <w:ins w:id="63" w:author="Inge Mehide - JUSTDIGI" w:date="2025-07-07T13:36:00Z" w16du:dateUtc="2025-07-07T10:36:00Z">
        <w:r w:rsidR="006F5333" w:rsidRPr="007B0090">
          <w:rPr>
            <w:rStyle w:val="Kommentaariviide"/>
            <w:rFonts w:ascii="Times New Roman" w:hAnsi="Times New Roman" w:cs="Times New Roman"/>
            <w:sz w:val="24"/>
            <w:szCs w:val="24"/>
          </w:rPr>
          <w:commentReference w:id="61"/>
        </w:r>
      </w:ins>
      <w:r w:rsidR="007B0090" w:rsidRPr="007B0090">
        <w:rPr>
          <w:rFonts w:ascii="Times New Roman" w:hAnsi="Times New Roman" w:cs="Times New Roman"/>
          <w:szCs w:val="24"/>
        </w:rPr>
        <w:t xml:space="preserve"> tingimusel, et üldplaneeringust tulenev maa-ala juhtotstarve jääb valdavaks ning detailplaneeringu olemasolu</w:t>
      </w:r>
      <w:ins w:id="64" w:author="Inge Mehide - JUSTDIGI" w:date="2025-07-07T13:39:00Z" w16du:dateUtc="2025-07-07T10:39:00Z">
        <w:r w:rsidR="0047404B">
          <w:rPr>
            <w:rFonts w:ascii="Times New Roman" w:hAnsi="Times New Roman" w:cs="Times New Roman"/>
            <w:szCs w:val="24"/>
          </w:rPr>
          <w:t xml:space="preserve"> korra</w:t>
        </w:r>
      </w:ins>
      <w:r w:rsidR="007B0090" w:rsidRPr="007B0090">
        <w:rPr>
          <w:rFonts w:ascii="Times New Roman" w:hAnsi="Times New Roman" w:cs="Times New Roman"/>
          <w:szCs w:val="24"/>
        </w:rPr>
        <w:t xml:space="preserve">l on tagatud detailplaneeringu terviklahenduse </w:t>
      </w:r>
      <w:proofErr w:type="spellStart"/>
      <w:r w:rsidR="007B0090" w:rsidRPr="007B0090">
        <w:rPr>
          <w:rFonts w:ascii="Times New Roman" w:hAnsi="Times New Roman" w:cs="Times New Roman"/>
          <w:szCs w:val="24"/>
        </w:rPr>
        <w:t>elluviidavus</w:t>
      </w:r>
      <w:proofErr w:type="spellEnd"/>
      <w:r w:rsidR="007B0090" w:rsidRPr="007B0090">
        <w:rPr>
          <w:rFonts w:ascii="Times New Roman" w:hAnsi="Times New Roman" w:cs="Times New Roman"/>
          <w:szCs w:val="24"/>
        </w:rPr>
        <w:t>.</w:t>
      </w:r>
      <w:r w:rsidRPr="002245F2">
        <w:rPr>
          <w:rFonts w:ascii="Times New Roman" w:hAnsi="Times New Roman" w:cs="Times New Roman"/>
          <w:szCs w:val="24"/>
        </w:rPr>
        <w:t>“;</w:t>
      </w:r>
    </w:p>
    <w:p w14:paraId="7438992F" w14:textId="77777777" w:rsidR="00597E40" w:rsidRDefault="00597E40" w:rsidP="002245F2">
      <w:pPr>
        <w:spacing w:after="0" w:line="240" w:lineRule="auto"/>
        <w:jc w:val="both"/>
        <w:rPr>
          <w:rFonts w:ascii="Times New Roman" w:hAnsi="Times New Roman" w:cs="Times New Roman"/>
          <w:szCs w:val="24"/>
        </w:rPr>
      </w:pPr>
    </w:p>
    <w:p w14:paraId="336476D7" w14:textId="0740125C" w:rsidR="00597E40" w:rsidRDefault="004C172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13</w:t>
      </w:r>
      <w:r w:rsidR="00597E40" w:rsidRPr="00597E40">
        <w:rPr>
          <w:rFonts w:ascii="Times New Roman" w:hAnsi="Times New Roman" w:cs="Times New Roman"/>
          <w:b/>
          <w:bCs/>
          <w:szCs w:val="24"/>
        </w:rPr>
        <w:t>)</w:t>
      </w:r>
      <w:r w:rsidR="00597E40">
        <w:rPr>
          <w:rFonts w:ascii="Times New Roman" w:hAnsi="Times New Roman" w:cs="Times New Roman"/>
          <w:szCs w:val="24"/>
        </w:rPr>
        <w:t xml:space="preserve"> paragrahvi 13 täiendatakse lõikega 1</w:t>
      </w:r>
      <w:r w:rsidR="00597E40">
        <w:rPr>
          <w:rFonts w:ascii="Times New Roman" w:hAnsi="Times New Roman" w:cs="Times New Roman"/>
          <w:szCs w:val="24"/>
          <w:vertAlign w:val="superscript"/>
        </w:rPr>
        <w:t>1</w:t>
      </w:r>
      <w:r w:rsidR="00597E40">
        <w:rPr>
          <w:rFonts w:ascii="Times New Roman" w:hAnsi="Times New Roman" w:cs="Times New Roman"/>
          <w:szCs w:val="24"/>
        </w:rPr>
        <w:t xml:space="preserve"> järgmises sõnastuses:</w:t>
      </w:r>
    </w:p>
    <w:p w14:paraId="6FF72DBA" w14:textId="785BF710" w:rsidR="00597E40" w:rsidRPr="00597E40" w:rsidRDefault="00597E40" w:rsidP="002245F2">
      <w:pPr>
        <w:spacing w:after="0" w:line="240" w:lineRule="auto"/>
        <w:jc w:val="both"/>
        <w:rPr>
          <w:rFonts w:ascii="Times New Roman" w:hAnsi="Times New Roman" w:cs="Times New Roman"/>
          <w:szCs w:val="24"/>
        </w:rPr>
      </w:pPr>
      <w:r>
        <w:rPr>
          <w:rFonts w:ascii="Times New Roman" w:hAnsi="Times New Roman" w:cs="Times New Roman"/>
          <w:szCs w:val="24"/>
        </w:rPr>
        <w:t>„(1</w:t>
      </w:r>
      <w:r>
        <w:rPr>
          <w:rFonts w:ascii="Times New Roman" w:hAnsi="Times New Roman" w:cs="Times New Roman"/>
          <w:szCs w:val="24"/>
          <w:vertAlign w:val="superscript"/>
        </w:rPr>
        <w:t>1</w:t>
      </w:r>
      <w:r>
        <w:rPr>
          <w:rFonts w:ascii="Times New Roman" w:hAnsi="Times New Roman" w:cs="Times New Roman"/>
          <w:szCs w:val="24"/>
        </w:rPr>
        <w:t xml:space="preserve">) </w:t>
      </w:r>
      <w:del w:id="65" w:author="Inge Mehide - JUSTDIGI" w:date="2025-07-07T13:41:00Z" w16du:dateUtc="2025-07-07T10:41:00Z">
        <w:r w:rsidDel="00700CEE">
          <w:rPr>
            <w:rFonts w:ascii="Times New Roman" w:hAnsi="Times New Roman" w:cs="Times New Roman"/>
            <w:szCs w:val="24"/>
          </w:rPr>
          <w:delText>S</w:delText>
        </w:r>
        <w:r w:rsidRPr="00597E40" w:rsidDel="00700CEE">
          <w:rPr>
            <w:rFonts w:ascii="Times New Roman" w:hAnsi="Times New Roman" w:cs="Times New Roman"/>
            <w:szCs w:val="24"/>
          </w:rPr>
          <w:delText xml:space="preserve">õltuvalt </w:delText>
        </w:r>
      </w:del>
      <w:ins w:id="66" w:author="Inge Mehide - JUSTDIGI" w:date="2025-07-07T13:41:00Z" w16du:dateUtc="2025-07-07T10:41:00Z">
        <w:r w:rsidR="00700CEE">
          <w:rPr>
            <w:rFonts w:ascii="Times New Roman" w:hAnsi="Times New Roman" w:cs="Times New Roman"/>
            <w:szCs w:val="24"/>
          </w:rPr>
          <w:t>Olenevalt</w:t>
        </w:r>
        <w:r w:rsidR="00700CEE" w:rsidRPr="00597E40">
          <w:rPr>
            <w:rFonts w:ascii="Times New Roman" w:hAnsi="Times New Roman" w:cs="Times New Roman"/>
            <w:szCs w:val="24"/>
          </w:rPr>
          <w:t xml:space="preserve"> </w:t>
        </w:r>
      </w:ins>
      <w:r w:rsidRPr="00597E40">
        <w:rPr>
          <w:rFonts w:ascii="Times New Roman" w:hAnsi="Times New Roman" w:cs="Times New Roman"/>
          <w:szCs w:val="24"/>
        </w:rPr>
        <w:t>ehitise olemusest tuleb ehitise sobivuse hindamisel arvestada</w:t>
      </w:r>
      <w:r w:rsidR="006E0FA0">
        <w:rPr>
          <w:rFonts w:ascii="Times New Roman" w:hAnsi="Times New Roman" w:cs="Times New Roman"/>
          <w:szCs w:val="24"/>
        </w:rPr>
        <w:t xml:space="preserve"> </w:t>
      </w:r>
      <w:commentRangeStart w:id="67"/>
      <w:r w:rsidR="006E0FA0">
        <w:rPr>
          <w:rFonts w:ascii="Times New Roman" w:hAnsi="Times New Roman" w:cs="Times New Roman"/>
          <w:szCs w:val="24"/>
        </w:rPr>
        <w:t>muu</w:t>
      </w:r>
      <w:ins w:id="68" w:author="Inge Mehide - JUSTDIGI" w:date="2025-07-07T13:40:00Z" w16du:dateUtc="2025-07-07T10:40:00Z">
        <w:r w:rsidR="008E0166">
          <w:rPr>
            <w:rFonts w:ascii="Times New Roman" w:hAnsi="Times New Roman" w:cs="Times New Roman"/>
            <w:szCs w:val="24"/>
          </w:rPr>
          <w:t xml:space="preserve"> </w:t>
        </w:r>
      </w:ins>
      <w:r w:rsidR="006E0FA0">
        <w:rPr>
          <w:rFonts w:ascii="Times New Roman" w:hAnsi="Times New Roman" w:cs="Times New Roman"/>
          <w:szCs w:val="24"/>
        </w:rPr>
        <w:t>hulgas</w:t>
      </w:r>
      <w:r w:rsidRPr="00597E40">
        <w:rPr>
          <w:rFonts w:ascii="Times New Roman" w:hAnsi="Times New Roman" w:cs="Times New Roman"/>
          <w:szCs w:val="24"/>
        </w:rPr>
        <w:t xml:space="preserve"> </w:t>
      </w:r>
      <w:commentRangeEnd w:id="67"/>
      <w:r w:rsidR="008E0166" w:rsidRPr="00597E40">
        <w:rPr>
          <w:rStyle w:val="Kommentaariviide"/>
          <w:rFonts w:ascii="Times New Roman" w:hAnsi="Times New Roman" w:cs="Times New Roman"/>
          <w:sz w:val="24"/>
          <w:szCs w:val="24"/>
        </w:rPr>
        <w:commentReference w:id="67"/>
      </w:r>
      <w:r w:rsidRPr="00597E40">
        <w:rPr>
          <w:rFonts w:ascii="Times New Roman" w:hAnsi="Times New Roman" w:cs="Times New Roman"/>
          <w:szCs w:val="24"/>
        </w:rPr>
        <w:t>asukoha eripära ning funktsionaalse</w:t>
      </w:r>
      <w:commentRangeStart w:id="69"/>
      <w:del w:id="70" w:author="Inge Mehide - JUSTDIGI" w:date="2025-07-07T13:42:00Z" w16du:dateUtc="2025-07-07T10:42:00Z">
        <w:r w:rsidRPr="00597E40" w:rsidDel="0083400F">
          <w:rPr>
            <w:rFonts w:ascii="Times New Roman" w:hAnsi="Times New Roman" w:cs="Times New Roman"/>
            <w:szCs w:val="24"/>
          </w:rPr>
          <w:delText>l</w:delText>
        </w:r>
      </w:del>
      <w:commentRangeEnd w:id="69"/>
      <w:r w:rsidR="006353CC" w:rsidRPr="00597E40">
        <w:rPr>
          <w:rStyle w:val="Kommentaariviide"/>
          <w:rFonts w:ascii="Times New Roman" w:hAnsi="Times New Roman" w:cs="Times New Roman"/>
          <w:sz w:val="24"/>
          <w:szCs w:val="24"/>
        </w:rPr>
        <w:commentReference w:id="69"/>
      </w:r>
      <w:r w:rsidRPr="00597E40">
        <w:rPr>
          <w:rFonts w:ascii="Times New Roman" w:hAnsi="Times New Roman" w:cs="Times New Roman"/>
          <w:szCs w:val="24"/>
        </w:rPr>
        <w:t xml:space="preserve">t ja esteetilist sobivust </w:t>
      </w:r>
      <w:commentRangeStart w:id="71"/>
      <w:r w:rsidRPr="00597E40">
        <w:rPr>
          <w:rFonts w:ascii="Times New Roman" w:hAnsi="Times New Roman" w:cs="Times New Roman"/>
          <w:szCs w:val="24"/>
        </w:rPr>
        <w:t xml:space="preserve">ümbritsevasse </w:t>
      </w:r>
      <w:r w:rsidR="00B23635">
        <w:rPr>
          <w:rFonts w:ascii="Times New Roman" w:hAnsi="Times New Roman" w:cs="Times New Roman"/>
          <w:szCs w:val="24"/>
        </w:rPr>
        <w:t>ruumi</w:t>
      </w:r>
      <w:del w:id="72" w:author="Inge Mehide - JUSTDIGI" w:date="2025-07-07T13:47:00Z" w16du:dateUtc="2025-07-07T10:47:00Z">
        <w:r w:rsidR="00B23635" w:rsidDel="00C40521">
          <w:rPr>
            <w:rFonts w:ascii="Times New Roman" w:hAnsi="Times New Roman" w:cs="Times New Roman"/>
            <w:szCs w:val="24"/>
          </w:rPr>
          <w:delText xml:space="preserve">lisse </w:delText>
        </w:r>
        <w:r w:rsidRPr="00597E40" w:rsidDel="00C40521">
          <w:rPr>
            <w:rFonts w:ascii="Times New Roman" w:hAnsi="Times New Roman" w:cs="Times New Roman"/>
            <w:szCs w:val="24"/>
          </w:rPr>
          <w:delText>k</w:delText>
        </w:r>
        <w:r w:rsidR="00ED0A7A" w:rsidDel="00C40521">
          <w:rPr>
            <w:rFonts w:ascii="Times New Roman" w:hAnsi="Times New Roman" w:cs="Times New Roman"/>
            <w:szCs w:val="24"/>
          </w:rPr>
          <w:delText>onteksti</w:delText>
        </w:r>
      </w:del>
      <w:commentRangeEnd w:id="71"/>
      <w:r w:rsidR="00C95322">
        <w:rPr>
          <w:rStyle w:val="Kommentaariviide"/>
          <w:rFonts w:ascii="Times New Roman" w:hAnsi="Times New Roman" w:cs="Times New Roman"/>
          <w:sz w:val="24"/>
          <w:szCs w:val="24"/>
        </w:rPr>
        <w:commentReference w:id="71"/>
      </w:r>
      <w:r>
        <w:rPr>
          <w:rFonts w:ascii="Times New Roman" w:hAnsi="Times New Roman" w:cs="Times New Roman"/>
          <w:szCs w:val="24"/>
        </w:rPr>
        <w:t>.“;</w:t>
      </w:r>
    </w:p>
    <w:p w14:paraId="5AD1A36B" w14:textId="77777777" w:rsidR="00D25E70" w:rsidRPr="002245F2" w:rsidRDefault="00D25E70" w:rsidP="002245F2">
      <w:pPr>
        <w:spacing w:after="0" w:line="240" w:lineRule="auto"/>
        <w:jc w:val="both"/>
        <w:rPr>
          <w:rFonts w:ascii="Times New Roman" w:hAnsi="Times New Roman" w:cs="Times New Roman"/>
          <w:szCs w:val="24"/>
        </w:rPr>
      </w:pPr>
    </w:p>
    <w:p w14:paraId="094B1E9D" w14:textId="4D8D840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6696C">
        <w:rPr>
          <w:rFonts w:ascii="Times New Roman" w:hAnsi="Times New Roman" w:cs="Times New Roman"/>
          <w:b/>
          <w:szCs w:val="24"/>
        </w:rPr>
        <w:t>4</w:t>
      </w:r>
      <w:r w:rsidRPr="002245F2">
        <w:rPr>
          <w:rFonts w:ascii="Times New Roman" w:hAnsi="Times New Roman" w:cs="Times New Roman"/>
          <w:b/>
          <w:szCs w:val="24"/>
        </w:rPr>
        <w:t xml:space="preserve">) </w:t>
      </w:r>
      <w:r w:rsidRPr="002245F2">
        <w:rPr>
          <w:rFonts w:ascii="Times New Roman" w:hAnsi="Times New Roman" w:cs="Times New Roman"/>
          <w:szCs w:val="24"/>
        </w:rPr>
        <w:t>paragrahvi 13 lõige 3 muudetakse ja sõnastatakse järgmiselt:</w:t>
      </w:r>
    </w:p>
    <w:p w14:paraId="21E21A98" w14:textId="4C50E84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commentRangeStart w:id="73"/>
      <w:r w:rsidRPr="002245F2">
        <w:rPr>
          <w:rFonts w:ascii="Times New Roman" w:hAnsi="Times New Roman" w:cs="Times New Roman"/>
          <w:szCs w:val="24"/>
        </w:rPr>
        <w:t>Valdkonna eest vastutav minister kehtestab määrusega ehitusprojekti esitamise, selle sisu ja vormi ning koostamise nõuded</w:t>
      </w:r>
      <w:commentRangeEnd w:id="73"/>
      <w:r w:rsidR="005F195E" w:rsidRPr="002245F2">
        <w:rPr>
          <w:rStyle w:val="Kommentaariviide"/>
          <w:rFonts w:ascii="Times New Roman" w:hAnsi="Times New Roman" w:cs="Times New Roman"/>
          <w:sz w:val="24"/>
          <w:szCs w:val="24"/>
        </w:rPr>
        <w:commentReference w:id="73"/>
      </w:r>
      <w:r w:rsidRPr="002245F2">
        <w:rPr>
          <w:rFonts w:ascii="Times New Roman" w:hAnsi="Times New Roman" w:cs="Times New Roman"/>
          <w:szCs w:val="24"/>
        </w:rPr>
        <w:t>.“;</w:t>
      </w:r>
    </w:p>
    <w:p w14:paraId="729D44B2" w14:textId="77777777" w:rsidR="00D25E70" w:rsidRPr="002245F2" w:rsidRDefault="00D25E70" w:rsidP="002245F2">
      <w:pPr>
        <w:spacing w:after="0" w:line="240" w:lineRule="auto"/>
        <w:jc w:val="both"/>
        <w:rPr>
          <w:rFonts w:ascii="Times New Roman" w:hAnsi="Times New Roman" w:cs="Times New Roman"/>
          <w:szCs w:val="24"/>
        </w:rPr>
      </w:pPr>
    </w:p>
    <w:p w14:paraId="7A22FD7A" w14:textId="0FAC42D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6696C">
        <w:rPr>
          <w:rFonts w:ascii="Times New Roman" w:hAnsi="Times New Roman" w:cs="Times New Roman"/>
          <w:b/>
          <w:szCs w:val="24"/>
        </w:rPr>
        <w:t>5</w:t>
      </w:r>
      <w:r w:rsidRPr="002245F2">
        <w:rPr>
          <w:rFonts w:ascii="Times New Roman" w:hAnsi="Times New Roman" w:cs="Times New Roman"/>
          <w:b/>
          <w:szCs w:val="24"/>
        </w:rPr>
        <w:t xml:space="preserve">) </w:t>
      </w:r>
      <w:r w:rsidRPr="002245F2">
        <w:rPr>
          <w:rFonts w:ascii="Times New Roman" w:hAnsi="Times New Roman" w:cs="Times New Roman"/>
          <w:szCs w:val="24"/>
        </w:rPr>
        <w:t xml:space="preserve">paragrahvi 14 lõike 1 punkti 2 täiendatakse pärast </w:t>
      </w:r>
      <w:r w:rsidR="00AD10D0">
        <w:rPr>
          <w:rFonts w:ascii="Times New Roman" w:hAnsi="Times New Roman" w:cs="Times New Roman"/>
          <w:szCs w:val="24"/>
        </w:rPr>
        <w:t>sõna</w:t>
      </w:r>
      <w:r w:rsidR="00AD10D0" w:rsidRPr="002245F2">
        <w:rPr>
          <w:rFonts w:ascii="Times New Roman" w:hAnsi="Times New Roman" w:cs="Times New Roman"/>
          <w:szCs w:val="24"/>
        </w:rPr>
        <w:t xml:space="preserve"> </w:t>
      </w:r>
      <w:r w:rsidRPr="002245F2">
        <w:rPr>
          <w:rFonts w:ascii="Times New Roman" w:hAnsi="Times New Roman" w:cs="Times New Roman"/>
          <w:szCs w:val="24"/>
        </w:rPr>
        <w:t xml:space="preserve">„asjakohaseid“ </w:t>
      </w:r>
      <w:ins w:id="74" w:author="Maria Sults - JUSTDIGI" w:date="2025-07-08T13:08:00Z" w16du:dateUtc="2025-07-08T10:08:00Z">
        <w:r w:rsidR="00C31197">
          <w:rPr>
            <w:rFonts w:ascii="Times New Roman" w:hAnsi="Times New Roman" w:cs="Times New Roman"/>
            <w:szCs w:val="24"/>
          </w:rPr>
          <w:t xml:space="preserve">sõnadega </w:t>
        </w:r>
      </w:ins>
      <w:del w:id="75" w:author="Maria Sults - JUSTDIGI" w:date="2025-07-08T13:08:00Z" w16du:dateUtc="2025-07-08T10:08:00Z">
        <w:r w:rsidRPr="002245F2" w:rsidDel="00C31197">
          <w:rPr>
            <w:rFonts w:ascii="Times New Roman" w:hAnsi="Times New Roman" w:cs="Times New Roman"/>
            <w:szCs w:val="24"/>
          </w:rPr>
          <w:delText xml:space="preserve">tekstiosaga </w:delText>
        </w:r>
      </w:del>
      <w:r w:rsidRPr="002245F2">
        <w:rPr>
          <w:rFonts w:ascii="Times New Roman" w:hAnsi="Times New Roman" w:cs="Times New Roman"/>
          <w:szCs w:val="24"/>
        </w:rPr>
        <w:t>„ehitusuuringuid ning“;</w:t>
      </w:r>
    </w:p>
    <w:p w14:paraId="774FD962" w14:textId="77777777" w:rsidR="00D25E70" w:rsidRPr="002245F2" w:rsidRDefault="00D25E70" w:rsidP="002245F2">
      <w:pPr>
        <w:spacing w:after="0" w:line="240" w:lineRule="auto"/>
        <w:jc w:val="both"/>
        <w:rPr>
          <w:rFonts w:ascii="Times New Roman" w:hAnsi="Times New Roman" w:cs="Times New Roman"/>
          <w:szCs w:val="24"/>
        </w:rPr>
      </w:pPr>
    </w:p>
    <w:p w14:paraId="5348D83D" w14:textId="13C8BE3A" w:rsidR="006C7FD1" w:rsidRPr="002245F2" w:rsidRDefault="0086696C"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BB5846">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14 lõike 4 punkti 1 täiendatakse pärast tekstiosa „ehitusprojekti ekspertiisile“ tekstiosaga „</w:t>
      </w:r>
      <w:r w:rsidR="00B3616B">
        <w:rPr>
          <w:rFonts w:ascii="Times New Roman" w:hAnsi="Times New Roman" w:cs="Times New Roman"/>
          <w:szCs w:val="24"/>
        </w:rPr>
        <w:t xml:space="preserve">, </w:t>
      </w:r>
      <w:r w:rsidR="007B0BBF" w:rsidRPr="002245F2">
        <w:rPr>
          <w:rFonts w:ascii="Times New Roman" w:hAnsi="Times New Roman" w:cs="Times New Roman"/>
          <w:szCs w:val="24"/>
        </w:rPr>
        <w:t>selle esitamisele ja säilitamisele“;</w:t>
      </w:r>
    </w:p>
    <w:p w14:paraId="144390D1" w14:textId="77777777" w:rsidR="00D25E70" w:rsidRPr="002245F2" w:rsidRDefault="00D25E70" w:rsidP="002245F2">
      <w:pPr>
        <w:spacing w:after="0" w:line="240" w:lineRule="auto"/>
        <w:jc w:val="both"/>
        <w:rPr>
          <w:rFonts w:ascii="Times New Roman" w:hAnsi="Times New Roman" w:cs="Times New Roman"/>
          <w:szCs w:val="24"/>
        </w:rPr>
      </w:pPr>
    </w:p>
    <w:p w14:paraId="2C9C7075" w14:textId="033DCD65" w:rsidR="006C7FD1" w:rsidRDefault="0086696C"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BB5846">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14 lõike 4 punkt</w:t>
      </w:r>
      <w:commentRangeStart w:id="76"/>
      <w:del w:id="77" w:author="Inge Mehide - JUSTDIGI" w:date="2025-07-07T14:06:00Z" w16du:dateUtc="2025-07-07T11:06:00Z">
        <w:r w:rsidR="007B0BBF" w:rsidRPr="002245F2" w:rsidDel="00AE5AF4">
          <w:rPr>
            <w:rFonts w:ascii="Times New Roman" w:hAnsi="Times New Roman" w:cs="Times New Roman"/>
            <w:szCs w:val="24"/>
          </w:rPr>
          <w:delText>i</w:delText>
        </w:r>
      </w:del>
      <w:commentRangeEnd w:id="76"/>
      <w:r w:rsidR="00AE5AF4" w:rsidRPr="002245F2">
        <w:rPr>
          <w:rStyle w:val="Kommentaariviide"/>
          <w:rFonts w:ascii="Times New Roman" w:hAnsi="Times New Roman" w:cs="Times New Roman"/>
          <w:sz w:val="24"/>
          <w:szCs w:val="24"/>
        </w:rPr>
        <w:commentReference w:id="76"/>
      </w:r>
      <w:r w:rsidR="007B0BBF" w:rsidRPr="002245F2">
        <w:rPr>
          <w:rFonts w:ascii="Times New Roman" w:hAnsi="Times New Roman" w:cs="Times New Roman"/>
          <w:szCs w:val="24"/>
        </w:rPr>
        <w:t xml:space="preserve"> 2 </w:t>
      </w:r>
      <w:r w:rsidR="00A067AC">
        <w:rPr>
          <w:rFonts w:ascii="Times New Roman" w:hAnsi="Times New Roman" w:cs="Times New Roman"/>
          <w:szCs w:val="24"/>
        </w:rPr>
        <w:t>muudetakse ja sõnastatakse järgmiselt:</w:t>
      </w:r>
    </w:p>
    <w:p w14:paraId="138BBEA6" w14:textId="466B84B9" w:rsidR="00A067AC" w:rsidRPr="002245F2" w:rsidRDefault="00A067AC"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r w:rsidRPr="00A067AC">
        <w:rPr>
          <w:rFonts w:ascii="Times New Roman" w:hAnsi="Times New Roman" w:cs="Times New Roman"/>
          <w:szCs w:val="24"/>
        </w:rPr>
        <w:t>ehitusuuringutele, nende esitamisele ja säilitamisele esitatavad nõuded, sealhulgas nõuded uuringu andmekoosseisule ja tulemuste vormistamisele</w:t>
      </w:r>
      <w:r>
        <w:rPr>
          <w:rFonts w:ascii="Times New Roman" w:hAnsi="Times New Roman" w:cs="Times New Roman"/>
          <w:szCs w:val="24"/>
        </w:rPr>
        <w:t>.“;</w:t>
      </w:r>
    </w:p>
    <w:p w14:paraId="3CAD082B" w14:textId="77777777" w:rsidR="00D25E70" w:rsidRPr="002245F2" w:rsidRDefault="00D25E70" w:rsidP="002245F2">
      <w:pPr>
        <w:spacing w:after="0" w:line="240" w:lineRule="auto"/>
        <w:jc w:val="both"/>
        <w:rPr>
          <w:rFonts w:ascii="Times New Roman" w:hAnsi="Times New Roman" w:cs="Times New Roman"/>
          <w:szCs w:val="24"/>
        </w:rPr>
      </w:pPr>
    </w:p>
    <w:p w14:paraId="0892F93F" w14:textId="0AD5D378" w:rsidR="006C7FD1" w:rsidRPr="002245F2" w:rsidRDefault="006341BA"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763D87">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15 lõike 3 punkti 1 täiendatakse pärast </w:t>
      </w:r>
      <w:r w:rsidR="00510814">
        <w:rPr>
          <w:rFonts w:ascii="Times New Roman" w:hAnsi="Times New Roman" w:cs="Times New Roman"/>
          <w:szCs w:val="24"/>
        </w:rPr>
        <w:t>sõna</w:t>
      </w:r>
      <w:r w:rsidR="00510814" w:rsidRPr="002245F2">
        <w:rPr>
          <w:rFonts w:ascii="Times New Roman" w:hAnsi="Times New Roman" w:cs="Times New Roman"/>
          <w:szCs w:val="24"/>
        </w:rPr>
        <w:t xml:space="preserve"> </w:t>
      </w:r>
      <w:r w:rsidR="007B0BBF" w:rsidRPr="002245F2">
        <w:rPr>
          <w:rFonts w:ascii="Times New Roman" w:hAnsi="Times New Roman" w:cs="Times New Roman"/>
          <w:szCs w:val="24"/>
        </w:rPr>
        <w:t xml:space="preserve">„teostusjoonised“ </w:t>
      </w:r>
      <w:ins w:id="78" w:author="Maria Sults - JUSTDIGI" w:date="2025-07-08T13:08:00Z" w16du:dateUtc="2025-07-08T10:08:00Z">
        <w:r w:rsidR="00C4743F">
          <w:rPr>
            <w:rFonts w:ascii="Times New Roman" w:hAnsi="Times New Roman" w:cs="Times New Roman"/>
            <w:szCs w:val="24"/>
          </w:rPr>
          <w:t xml:space="preserve">sõnadega </w:t>
        </w:r>
      </w:ins>
      <w:del w:id="79" w:author="Maria Sults - JUSTDIGI" w:date="2025-07-08T13:08:00Z" w16du:dateUtc="2025-07-08T10:08:00Z">
        <w:r w:rsidR="007B0BBF" w:rsidRPr="002245F2" w:rsidDel="00C4743F">
          <w:rPr>
            <w:rFonts w:ascii="Times New Roman" w:hAnsi="Times New Roman" w:cs="Times New Roman"/>
            <w:szCs w:val="24"/>
          </w:rPr>
          <w:delText xml:space="preserve">tekstiosaga </w:delText>
        </w:r>
      </w:del>
      <w:r w:rsidR="007B0BBF" w:rsidRPr="002245F2">
        <w:rPr>
          <w:rFonts w:ascii="Times New Roman" w:hAnsi="Times New Roman" w:cs="Times New Roman"/>
          <w:szCs w:val="24"/>
        </w:rPr>
        <w:t xml:space="preserve">„või </w:t>
      </w:r>
      <w:r w:rsidR="00F005C0">
        <w:rPr>
          <w:rFonts w:ascii="Times New Roman" w:hAnsi="Times New Roman" w:cs="Times New Roman"/>
          <w:szCs w:val="24"/>
        </w:rPr>
        <w:t>teostusmudel</w:t>
      </w:r>
      <w:r w:rsidR="007B0BBF" w:rsidRPr="002245F2">
        <w:rPr>
          <w:rFonts w:ascii="Times New Roman" w:hAnsi="Times New Roman" w:cs="Times New Roman"/>
          <w:szCs w:val="24"/>
        </w:rPr>
        <w:t>“;</w:t>
      </w:r>
    </w:p>
    <w:p w14:paraId="293F84F4" w14:textId="77777777" w:rsidR="00D25E70" w:rsidRPr="002245F2" w:rsidRDefault="00D25E70" w:rsidP="002245F2">
      <w:pPr>
        <w:spacing w:after="0" w:line="240" w:lineRule="auto"/>
        <w:jc w:val="both"/>
        <w:rPr>
          <w:rFonts w:ascii="Times New Roman" w:hAnsi="Times New Roman" w:cs="Times New Roman"/>
          <w:szCs w:val="24"/>
        </w:rPr>
      </w:pPr>
    </w:p>
    <w:p w14:paraId="097096F8" w14:textId="61D71322" w:rsidR="006C7FD1" w:rsidRPr="002245F2" w:rsidRDefault="00763D87" w:rsidP="002245F2">
      <w:pPr>
        <w:spacing w:after="0" w:line="240" w:lineRule="auto"/>
        <w:jc w:val="both"/>
        <w:rPr>
          <w:rFonts w:ascii="Times New Roman" w:hAnsi="Times New Roman" w:cs="Times New Roman"/>
          <w:szCs w:val="24"/>
        </w:rPr>
      </w:pPr>
      <w:r>
        <w:rPr>
          <w:rFonts w:ascii="Times New Roman" w:hAnsi="Times New Roman" w:cs="Times New Roman"/>
          <w:b/>
          <w:szCs w:val="24"/>
        </w:rPr>
        <w:t>19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15 lõike 3 punkt</w:t>
      </w:r>
      <w:commentRangeStart w:id="80"/>
      <w:del w:id="81" w:author="Inge Mehide - JUSTDIGI" w:date="2025-07-07T14:08:00Z" w16du:dateUtc="2025-07-07T11:08:00Z">
        <w:r w:rsidR="006D46A0" w:rsidDel="00295CD3">
          <w:rPr>
            <w:rFonts w:ascii="Times New Roman" w:hAnsi="Times New Roman" w:cs="Times New Roman"/>
            <w:szCs w:val="24"/>
          </w:rPr>
          <w:delText>i</w:delText>
        </w:r>
      </w:del>
      <w:commentRangeEnd w:id="80"/>
      <w:r w:rsidR="00295CD3" w:rsidRPr="002245F2">
        <w:rPr>
          <w:rStyle w:val="Kommentaariviide"/>
          <w:rFonts w:ascii="Times New Roman" w:hAnsi="Times New Roman" w:cs="Times New Roman"/>
          <w:sz w:val="24"/>
          <w:szCs w:val="24"/>
        </w:rPr>
        <w:commentReference w:id="80"/>
      </w:r>
      <w:r w:rsidR="007B0BBF" w:rsidRPr="002245F2">
        <w:rPr>
          <w:rFonts w:ascii="Times New Roman" w:hAnsi="Times New Roman" w:cs="Times New Roman"/>
          <w:szCs w:val="24"/>
        </w:rPr>
        <w:t xml:space="preserve"> 5 muudetakse ja sõnastatakse järgmiselt:</w:t>
      </w:r>
    </w:p>
    <w:p w14:paraId="3F5C5A9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muud ehitamist iseloomustavad dokumendid, sealhulgas seadmete või tehnosüsteemi seadistus- ja katseprotokollid ning paigaldusjuhendid.“;</w:t>
      </w:r>
    </w:p>
    <w:p w14:paraId="2D3F1F48" w14:textId="77777777" w:rsidR="00D25E70" w:rsidRPr="002245F2" w:rsidRDefault="00D25E70" w:rsidP="002245F2">
      <w:pPr>
        <w:spacing w:after="0" w:line="240" w:lineRule="auto"/>
        <w:jc w:val="both"/>
        <w:rPr>
          <w:rFonts w:ascii="Times New Roman" w:hAnsi="Times New Roman" w:cs="Times New Roman"/>
          <w:szCs w:val="24"/>
        </w:rPr>
      </w:pPr>
    </w:p>
    <w:p w14:paraId="60FB02D0" w14:textId="08B0F34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DC11D6">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15 lõike 5 punkti 1 täiendatakse pärast tekstiosa „ehitamise dokumenteerimisele“ tekstiosaga „ja ehitusdokumentidele“;</w:t>
      </w:r>
    </w:p>
    <w:p w14:paraId="026CEEF4" w14:textId="77777777" w:rsidR="00266FF4" w:rsidRDefault="00266FF4" w:rsidP="002245F2">
      <w:pPr>
        <w:spacing w:after="0" w:line="240" w:lineRule="auto"/>
        <w:jc w:val="both"/>
        <w:rPr>
          <w:rFonts w:ascii="Times New Roman" w:hAnsi="Times New Roman" w:cs="Times New Roman"/>
          <w:szCs w:val="24"/>
        </w:rPr>
      </w:pPr>
    </w:p>
    <w:p w14:paraId="1A44C945" w14:textId="219FBF6F" w:rsidR="00266FF4" w:rsidRDefault="001C046B" w:rsidP="002245F2">
      <w:pPr>
        <w:spacing w:after="0" w:line="240" w:lineRule="auto"/>
        <w:jc w:val="both"/>
        <w:rPr>
          <w:rFonts w:ascii="Times New Roman" w:hAnsi="Times New Roman" w:cs="Times New Roman"/>
          <w:szCs w:val="24"/>
        </w:rPr>
      </w:pPr>
      <w:r>
        <w:rPr>
          <w:rFonts w:ascii="Times New Roman" w:hAnsi="Times New Roman" w:cs="Times New Roman"/>
          <w:b/>
          <w:bCs/>
          <w:szCs w:val="24"/>
        </w:rPr>
        <w:lastRenderedPageBreak/>
        <w:t>21</w:t>
      </w:r>
      <w:r w:rsidR="00266FF4" w:rsidRPr="00266FF4">
        <w:rPr>
          <w:rFonts w:ascii="Times New Roman" w:hAnsi="Times New Roman" w:cs="Times New Roman"/>
          <w:b/>
          <w:bCs/>
          <w:szCs w:val="24"/>
        </w:rPr>
        <w:t>)</w:t>
      </w:r>
      <w:r w:rsidR="00266FF4">
        <w:rPr>
          <w:rFonts w:ascii="Times New Roman" w:hAnsi="Times New Roman" w:cs="Times New Roman"/>
          <w:szCs w:val="24"/>
        </w:rPr>
        <w:t xml:space="preserve"> paragrahvi 15 lõike 5 punkt</w:t>
      </w:r>
      <w:commentRangeStart w:id="82"/>
      <w:del w:id="83" w:author="Inge Mehide - JUSTDIGI" w:date="2025-07-07T14:10:00Z" w16du:dateUtc="2025-07-07T11:10:00Z">
        <w:r w:rsidR="00266FF4" w:rsidDel="00900C07">
          <w:rPr>
            <w:rFonts w:ascii="Times New Roman" w:hAnsi="Times New Roman" w:cs="Times New Roman"/>
            <w:szCs w:val="24"/>
          </w:rPr>
          <w:delText>i</w:delText>
        </w:r>
      </w:del>
      <w:commentRangeEnd w:id="82"/>
      <w:r w:rsidR="00900C07">
        <w:rPr>
          <w:rStyle w:val="Kommentaariviide"/>
          <w:rFonts w:ascii="Times New Roman" w:hAnsi="Times New Roman" w:cs="Times New Roman"/>
          <w:sz w:val="24"/>
          <w:szCs w:val="24"/>
        </w:rPr>
        <w:commentReference w:id="82"/>
      </w:r>
      <w:r w:rsidR="00266FF4">
        <w:rPr>
          <w:rFonts w:ascii="Times New Roman" w:hAnsi="Times New Roman" w:cs="Times New Roman"/>
          <w:szCs w:val="24"/>
        </w:rPr>
        <w:t xml:space="preserve"> 2 muudetakse ja sõnastatakse järgmiselt:</w:t>
      </w:r>
    </w:p>
    <w:p w14:paraId="60CC72B7" w14:textId="481DC809" w:rsidR="00266FF4" w:rsidRPr="002245F2" w:rsidRDefault="00266FF4"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r w:rsidRPr="00266FF4">
        <w:rPr>
          <w:rFonts w:ascii="Times New Roman" w:hAnsi="Times New Roman" w:cs="Times New Roman"/>
          <w:szCs w:val="24"/>
        </w:rPr>
        <w:t>ehitusdokumentidele, nende esitamisele ja säilitamisele esitatavad nõuded, sealhulgas täpsustades, millised dokumendid tuleb üle anda.</w:t>
      </w:r>
      <w:r>
        <w:rPr>
          <w:rFonts w:ascii="Times New Roman" w:hAnsi="Times New Roman" w:cs="Times New Roman"/>
          <w:szCs w:val="24"/>
        </w:rPr>
        <w:t>“;</w:t>
      </w:r>
    </w:p>
    <w:p w14:paraId="3705EF75" w14:textId="77777777" w:rsidR="00D25E70" w:rsidRPr="002245F2" w:rsidRDefault="00D25E70" w:rsidP="002245F2">
      <w:pPr>
        <w:spacing w:after="0" w:line="240" w:lineRule="auto"/>
        <w:jc w:val="both"/>
        <w:rPr>
          <w:rFonts w:ascii="Times New Roman" w:hAnsi="Times New Roman" w:cs="Times New Roman"/>
          <w:szCs w:val="24"/>
        </w:rPr>
      </w:pPr>
    </w:p>
    <w:p w14:paraId="18A7DF19" w14:textId="2175737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B97565">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16 lõige 3 muudetakse ja sõnastatakse järgmiselt:</w:t>
      </w:r>
    </w:p>
    <w:p w14:paraId="7B268D62" w14:textId="3E9D41F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r w:rsidR="000A76B7">
        <w:rPr>
          <w:rFonts w:ascii="Times New Roman" w:hAnsi="Times New Roman" w:cs="Times New Roman"/>
          <w:szCs w:val="24"/>
        </w:rPr>
        <w:t>E</w:t>
      </w:r>
      <w:r w:rsidRPr="002245F2">
        <w:rPr>
          <w:rFonts w:ascii="Times New Roman" w:hAnsi="Times New Roman" w:cs="Times New Roman"/>
          <w:szCs w:val="24"/>
        </w:rPr>
        <w:t>hitise kasutamise ja korrashoiu</w:t>
      </w:r>
      <w:r w:rsidR="000A76B7">
        <w:rPr>
          <w:rFonts w:ascii="Times New Roman" w:hAnsi="Times New Roman" w:cs="Times New Roman"/>
          <w:szCs w:val="24"/>
        </w:rPr>
        <w:t xml:space="preserve"> nõuded</w:t>
      </w:r>
      <w:r w:rsidRPr="002245F2">
        <w:rPr>
          <w:rFonts w:ascii="Times New Roman" w:hAnsi="Times New Roman" w:cs="Times New Roman"/>
          <w:szCs w:val="24"/>
        </w:rPr>
        <w:t xml:space="preserve"> tulenevad heast tavast, õigusaktist või ehitise kohta koostatud hooldusjuhendist</w:t>
      </w:r>
      <w:r w:rsidR="00B3616B">
        <w:rPr>
          <w:rFonts w:ascii="Times New Roman" w:hAnsi="Times New Roman" w:cs="Times New Roman"/>
          <w:szCs w:val="24"/>
        </w:rPr>
        <w:t xml:space="preserve"> (edaspidi </w:t>
      </w:r>
      <w:r w:rsidR="00B3616B" w:rsidRPr="00B3616B">
        <w:rPr>
          <w:rFonts w:ascii="Times New Roman" w:hAnsi="Times New Roman" w:cs="Times New Roman"/>
          <w:i/>
          <w:iCs/>
          <w:szCs w:val="24"/>
        </w:rPr>
        <w:t>hooldusjuhend</w:t>
      </w:r>
      <w:r w:rsidR="00B3616B">
        <w:rPr>
          <w:rFonts w:ascii="Times New Roman" w:hAnsi="Times New Roman" w:cs="Times New Roman"/>
          <w:szCs w:val="24"/>
        </w:rPr>
        <w:t>)</w:t>
      </w:r>
      <w:r w:rsidRPr="002245F2">
        <w:rPr>
          <w:rFonts w:ascii="Times New Roman" w:hAnsi="Times New Roman" w:cs="Times New Roman"/>
          <w:szCs w:val="24"/>
        </w:rPr>
        <w:t>.“;</w:t>
      </w:r>
    </w:p>
    <w:p w14:paraId="5188CCFD" w14:textId="77777777" w:rsidR="00D25E70" w:rsidRPr="002245F2" w:rsidRDefault="00D25E70" w:rsidP="002245F2">
      <w:pPr>
        <w:spacing w:after="0" w:line="240" w:lineRule="auto"/>
        <w:jc w:val="both"/>
        <w:rPr>
          <w:rFonts w:ascii="Times New Roman" w:hAnsi="Times New Roman" w:cs="Times New Roman"/>
          <w:szCs w:val="24"/>
        </w:rPr>
      </w:pPr>
    </w:p>
    <w:p w14:paraId="110AD780" w14:textId="1F10E47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091F7B">
        <w:rPr>
          <w:rFonts w:ascii="Times New Roman" w:hAnsi="Times New Roman" w:cs="Times New Roman"/>
          <w:b/>
          <w:szCs w:val="24"/>
        </w:rPr>
        <w:t>3</w:t>
      </w:r>
      <w:r w:rsidRPr="002245F2">
        <w:rPr>
          <w:rFonts w:ascii="Times New Roman" w:hAnsi="Times New Roman" w:cs="Times New Roman"/>
          <w:b/>
          <w:szCs w:val="24"/>
        </w:rPr>
        <w:t xml:space="preserve">) </w:t>
      </w:r>
      <w:r w:rsidRPr="002245F2">
        <w:rPr>
          <w:rFonts w:ascii="Times New Roman" w:hAnsi="Times New Roman" w:cs="Times New Roman"/>
          <w:szCs w:val="24"/>
        </w:rPr>
        <w:t>paragrahvi 17 lõige 1 muudetakse ja sõnastatakse järgmiselt:</w:t>
      </w:r>
    </w:p>
    <w:p w14:paraId="67F9F661" w14:textId="1855F6A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Hooldusjuhend sisald</w:t>
      </w:r>
      <w:r w:rsidR="002A4536">
        <w:rPr>
          <w:rFonts w:ascii="Times New Roman" w:hAnsi="Times New Roman" w:cs="Times New Roman"/>
          <w:szCs w:val="24"/>
        </w:rPr>
        <w:t>ab</w:t>
      </w:r>
      <w:r w:rsidRPr="002245F2">
        <w:rPr>
          <w:rFonts w:ascii="Times New Roman" w:hAnsi="Times New Roman" w:cs="Times New Roman"/>
          <w:szCs w:val="24"/>
        </w:rPr>
        <w:t xml:space="preserve"> ehitisse paigutatud tehnosüsteemi, seadme, toote või erihooldust vajava </w:t>
      </w:r>
      <w:r w:rsidR="009A0935">
        <w:rPr>
          <w:rFonts w:ascii="Times New Roman" w:hAnsi="Times New Roman" w:cs="Times New Roman"/>
          <w:szCs w:val="24"/>
        </w:rPr>
        <w:t xml:space="preserve">konstruktsiooni või </w:t>
      </w:r>
      <w:r w:rsidRPr="002245F2">
        <w:rPr>
          <w:rFonts w:ascii="Times New Roman" w:hAnsi="Times New Roman" w:cs="Times New Roman"/>
          <w:szCs w:val="24"/>
        </w:rPr>
        <w:t xml:space="preserve">materjali tootja </w:t>
      </w:r>
      <w:r w:rsidR="00CD64E3">
        <w:rPr>
          <w:rFonts w:ascii="Times New Roman" w:hAnsi="Times New Roman" w:cs="Times New Roman"/>
          <w:szCs w:val="24"/>
        </w:rPr>
        <w:t>määratud</w:t>
      </w:r>
      <w:r w:rsidRPr="002245F2">
        <w:rPr>
          <w:rFonts w:ascii="Times New Roman" w:hAnsi="Times New Roman" w:cs="Times New Roman"/>
          <w:szCs w:val="24"/>
        </w:rPr>
        <w:t xml:space="preserve"> korrashoiunõude</w:t>
      </w:r>
      <w:r w:rsidR="002A4536">
        <w:rPr>
          <w:rFonts w:ascii="Times New Roman" w:hAnsi="Times New Roman" w:cs="Times New Roman"/>
          <w:szCs w:val="24"/>
        </w:rPr>
        <w:t>i</w:t>
      </w:r>
      <w:r w:rsidRPr="002245F2">
        <w:rPr>
          <w:rFonts w:ascii="Times New Roman" w:hAnsi="Times New Roman" w:cs="Times New Roman"/>
          <w:szCs w:val="24"/>
        </w:rPr>
        <w:t>d, arvestades ehitise kasutamise</w:t>
      </w:r>
      <w:r w:rsidR="000A76B7">
        <w:rPr>
          <w:rFonts w:ascii="Times New Roman" w:hAnsi="Times New Roman" w:cs="Times New Roman"/>
          <w:szCs w:val="24"/>
        </w:rPr>
        <w:t xml:space="preserve"> </w:t>
      </w:r>
      <w:r w:rsidRPr="002245F2">
        <w:rPr>
          <w:rFonts w:ascii="Times New Roman" w:hAnsi="Times New Roman" w:cs="Times New Roman"/>
          <w:szCs w:val="24"/>
        </w:rPr>
        <w:t>eripära. Hooldusjuhend võib sisaldada ka teavet</w:t>
      </w:r>
      <w:r w:rsidR="008254B3">
        <w:rPr>
          <w:rFonts w:ascii="Times New Roman" w:hAnsi="Times New Roman" w:cs="Times New Roman"/>
          <w:szCs w:val="24"/>
        </w:rPr>
        <w:t xml:space="preserve"> ehitise kasutamise</w:t>
      </w:r>
      <w:ins w:id="84" w:author="Inge Mehide - JUSTDIGI" w:date="2025-07-07T14:15:00Z" w16du:dateUtc="2025-07-07T11:15:00Z">
        <w:r w:rsidR="005B0222">
          <w:rPr>
            <w:rFonts w:ascii="Times New Roman" w:hAnsi="Times New Roman" w:cs="Times New Roman"/>
            <w:szCs w:val="24"/>
          </w:rPr>
          <w:t xml:space="preserve"> kohta</w:t>
        </w:r>
      </w:ins>
      <w:r w:rsidR="008254B3">
        <w:rPr>
          <w:rFonts w:ascii="Times New Roman" w:hAnsi="Times New Roman" w:cs="Times New Roman"/>
          <w:szCs w:val="24"/>
        </w:rPr>
        <w:t>,</w:t>
      </w:r>
      <w:r w:rsidRPr="002245F2">
        <w:rPr>
          <w:rFonts w:ascii="Times New Roman" w:hAnsi="Times New Roman" w:cs="Times New Roman"/>
          <w:szCs w:val="24"/>
        </w:rPr>
        <w:t xml:space="preserve"> ehitise auditi kohustuslikkuse kohta ja ehitise korrashoiuks vajalikku muud teavet.“;</w:t>
      </w:r>
    </w:p>
    <w:p w14:paraId="5A761F4A" w14:textId="77777777" w:rsidR="00D25E70" w:rsidRPr="002245F2" w:rsidRDefault="00D25E70" w:rsidP="002245F2">
      <w:pPr>
        <w:spacing w:after="0" w:line="240" w:lineRule="auto"/>
        <w:jc w:val="both"/>
        <w:rPr>
          <w:rFonts w:ascii="Times New Roman" w:hAnsi="Times New Roman" w:cs="Times New Roman"/>
          <w:szCs w:val="24"/>
        </w:rPr>
      </w:pPr>
    </w:p>
    <w:p w14:paraId="7B6DDFDF" w14:textId="76F1783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D6565C">
        <w:rPr>
          <w:rFonts w:ascii="Times New Roman" w:hAnsi="Times New Roman" w:cs="Times New Roman"/>
          <w:b/>
          <w:szCs w:val="24"/>
        </w:rPr>
        <w:t>4</w:t>
      </w:r>
      <w:r w:rsidRPr="002245F2">
        <w:rPr>
          <w:rFonts w:ascii="Times New Roman" w:hAnsi="Times New Roman" w:cs="Times New Roman"/>
          <w:b/>
          <w:szCs w:val="24"/>
        </w:rPr>
        <w:t xml:space="preserve">) </w:t>
      </w:r>
      <w:r w:rsidRPr="002245F2">
        <w:rPr>
          <w:rFonts w:ascii="Times New Roman" w:hAnsi="Times New Roman" w:cs="Times New Roman"/>
          <w:szCs w:val="24"/>
        </w:rPr>
        <w:t>paragrahvi 17 lõi</w:t>
      </w:r>
      <w:r w:rsidR="00266FF4">
        <w:rPr>
          <w:rFonts w:ascii="Times New Roman" w:hAnsi="Times New Roman" w:cs="Times New Roman"/>
          <w:szCs w:val="24"/>
        </w:rPr>
        <w:t>ge</w:t>
      </w:r>
      <w:commentRangeStart w:id="85"/>
      <w:del w:id="86" w:author="Inge Mehide - JUSTDIGI" w:date="2025-07-07T14:16:00Z" w16du:dateUtc="2025-07-07T11:16:00Z">
        <w:r w:rsidR="00266FF4" w:rsidDel="000302ED">
          <w:rPr>
            <w:rFonts w:ascii="Times New Roman" w:hAnsi="Times New Roman" w:cs="Times New Roman"/>
            <w:szCs w:val="24"/>
          </w:rPr>
          <w:delText>t</w:delText>
        </w:r>
      </w:del>
      <w:commentRangeEnd w:id="85"/>
      <w:r w:rsidR="000302ED" w:rsidRPr="002245F2">
        <w:rPr>
          <w:rStyle w:val="Kommentaariviide"/>
          <w:rFonts w:ascii="Times New Roman" w:hAnsi="Times New Roman" w:cs="Times New Roman"/>
          <w:sz w:val="24"/>
          <w:szCs w:val="24"/>
        </w:rPr>
        <w:commentReference w:id="85"/>
      </w:r>
      <w:r w:rsidRPr="002245F2">
        <w:rPr>
          <w:rFonts w:ascii="Times New Roman" w:hAnsi="Times New Roman" w:cs="Times New Roman"/>
          <w:szCs w:val="24"/>
        </w:rPr>
        <w:t xml:space="preserve"> 5 muudetakse ja sõnastatakse järgmiselt:</w:t>
      </w:r>
    </w:p>
    <w:p w14:paraId="4384EAB7" w14:textId="13BE5CB6" w:rsidR="006C7FD1" w:rsidRPr="002245F2" w:rsidRDefault="002335A3" w:rsidP="002245F2">
      <w:pPr>
        <w:spacing w:after="0" w:line="240" w:lineRule="auto"/>
        <w:jc w:val="both"/>
        <w:rPr>
          <w:rFonts w:ascii="Times New Roman" w:hAnsi="Times New Roman" w:cs="Times New Roman"/>
          <w:szCs w:val="24"/>
        </w:rPr>
      </w:pPr>
      <w:r>
        <w:rPr>
          <w:rFonts w:ascii="Times New Roman" w:hAnsi="Times New Roman" w:cs="Times New Roman"/>
          <w:szCs w:val="24"/>
        </w:rPr>
        <w:t>„</w:t>
      </w:r>
      <w:r w:rsidR="007B0BBF" w:rsidRPr="002245F2">
        <w:rPr>
          <w:rFonts w:ascii="Times New Roman" w:hAnsi="Times New Roman" w:cs="Times New Roman"/>
          <w:szCs w:val="24"/>
        </w:rPr>
        <w:t xml:space="preserve">(5) </w:t>
      </w:r>
      <w:r w:rsidR="00266FF4" w:rsidRPr="00266FF4">
        <w:rPr>
          <w:rFonts w:ascii="Times New Roman" w:hAnsi="Times New Roman" w:cs="Times New Roman"/>
          <w:szCs w:val="24"/>
        </w:rPr>
        <w:t>Valdkonna eest vastutav minister võib kehtestada määrusega hooldusjuhendile, selle esitamisele ja säilitamisele esitatavad nõuded, sealhulgas nõuded hooldusjuhendi ajakohastamise</w:t>
      </w:r>
      <w:r w:rsidR="00290D97">
        <w:rPr>
          <w:rFonts w:ascii="Times New Roman" w:hAnsi="Times New Roman" w:cs="Times New Roman"/>
          <w:szCs w:val="24"/>
        </w:rPr>
        <w:t>ks</w:t>
      </w:r>
      <w:commentRangeStart w:id="87"/>
      <w:ins w:id="88" w:author="Inge Mehide - JUSTDIGI" w:date="2025-07-07T14:17:00Z" w16du:dateUtc="2025-07-07T11:17:00Z">
        <w:r w:rsidR="00F4130A">
          <w:rPr>
            <w:rFonts w:ascii="Times New Roman" w:hAnsi="Times New Roman" w:cs="Times New Roman"/>
            <w:szCs w:val="24"/>
          </w:rPr>
          <w:t>,</w:t>
        </w:r>
        <w:commentRangeEnd w:id="87"/>
        <w:r w:rsidR="00E70D44" w:rsidRPr="00266FF4">
          <w:rPr>
            <w:rStyle w:val="Kommentaariviide"/>
            <w:rFonts w:ascii="Times New Roman" w:hAnsi="Times New Roman" w:cs="Times New Roman"/>
            <w:sz w:val="24"/>
            <w:szCs w:val="24"/>
          </w:rPr>
          <w:commentReference w:id="87"/>
        </w:r>
      </w:ins>
      <w:r w:rsidR="00266FF4" w:rsidRPr="00266FF4">
        <w:rPr>
          <w:rFonts w:ascii="Times New Roman" w:hAnsi="Times New Roman" w:cs="Times New Roman"/>
          <w:szCs w:val="24"/>
        </w:rPr>
        <w:t xml:space="preserve"> ning määrata juhud, millal nõutakse hooldusjuhendit.</w:t>
      </w:r>
      <w:r w:rsidR="007B0BBF" w:rsidRPr="002245F2">
        <w:rPr>
          <w:rFonts w:ascii="Times New Roman" w:hAnsi="Times New Roman" w:cs="Times New Roman"/>
          <w:szCs w:val="24"/>
        </w:rPr>
        <w:t>“;</w:t>
      </w:r>
    </w:p>
    <w:p w14:paraId="2F7C7D7A" w14:textId="77777777" w:rsidR="00D25E70" w:rsidRPr="002245F2" w:rsidRDefault="00D25E70" w:rsidP="002245F2">
      <w:pPr>
        <w:spacing w:after="0" w:line="240" w:lineRule="auto"/>
        <w:jc w:val="both"/>
        <w:rPr>
          <w:rFonts w:ascii="Times New Roman" w:hAnsi="Times New Roman" w:cs="Times New Roman"/>
          <w:szCs w:val="24"/>
        </w:rPr>
      </w:pPr>
    </w:p>
    <w:p w14:paraId="5D2D4432" w14:textId="475B75B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2335A3">
        <w:rPr>
          <w:rFonts w:ascii="Times New Roman" w:hAnsi="Times New Roman" w:cs="Times New Roman"/>
          <w:b/>
          <w:szCs w:val="24"/>
        </w:rPr>
        <w:t>5</w:t>
      </w:r>
      <w:r w:rsidRPr="002245F2">
        <w:rPr>
          <w:rFonts w:ascii="Times New Roman" w:hAnsi="Times New Roman" w:cs="Times New Roman"/>
          <w:b/>
          <w:szCs w:val="24"/>
        </w:rPr>
        <w:t xml:space="preserve">) </w:t>
      </w:r>
      <w:r w:rsidRPr="002245F2">
        <w:rPr>
          <w:rFonts w:ascii="Times New Roman" w:hAnsi="Times New Roman" w:cs="Times New Roman"/>
          <w:szCs w:val="24"/>
        </w:rPr>
        <w:t>paragrahvi 18 lõige</w:t>
      </w:r>
      <w:commentRangeStart w:id="89"/>
      <w:del w:id="90" w:author="Inge Mehide - JUSTDIGI" w:date="2025-07-07T14:18:00Z" w16du:dateUtc="2025-07-07T11:18:00Z">
        <w:r w:rsidRPr="002245F2" w:rsidDel="000F0F44">
          <w:rPr>
            <w:rFonts w:ascii="Times New Roman" w:hAnsi="Times New Roman" w:cs="Times New Roman"/>
            <w:szCs w:val="24"/>
          </w:rPr>
          <w:delText>t</w:delText>
        </w:r>
      </w:del>
      <w:commentRangeEnd w:id="89"/>
      <w:r w:rsidR="000F0F44" w:rsidRPr="002245F2">
        <w:rPr>
          <w:rStyle w:val="Kommentaariviide"/>
          <w:rFonts w:ascii="Times New Roman" w:hAnsi="Times New Roman" w:cs="Times New Roman"/>
          <w:sz w:val="24"/>
          <w:szCs w:val="24"/>
        </w:rPr>
        <w:commentReference w:id="89"/>
      </w:r>
      <w:r w:rsidRPr="002245F2">
        <w:rPr>
          <w:rFonts w:ascii="Times New Roman" w:hAnsi="Times New Roman" w:cs="Times New Roman"/>
          <w:szCs w:val="24"/>
        </w:rPr>
        <w:t xml:space="preserve"> 5</w:t>
      </w:r>
      <w:r w:rsidR="00266FF4">
        <w:rPr>
          <w:rFonts w:ascii="Times New Roman" w:hAnsi="Times New Roman" w:cs="Times New Roman"/>
          <w:szCs w:val="24"/>
        </w:rPr>
        <w:t xml:space="preserve"> muudetakse ja sõnastatakse järgmiselt:</w:t>
      </w:r>
      <w:r w:rsidRPr="002245F2">
        <w:rPr>
          <w:rFonts w:ascii="Times New Roman" w:hAnsi="Times New Roman" w:cs="Times New Roman"/>
          <w:szCs w:val="24"/>
        </w:rPr>
        <w:t xml:space="preserve"> </w:t>
      </w:r>
    </w:p>
    <w:p w14:paraId="1934127D" w14:textId="1277A907" w:rsidR="00266FF4" w:rsidRPr="002245F2" w:rsidRDefault="00266FF4"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„(5) </w:t>
      </w:r>
      <w:del w:id="91" w:author="Inge Mehide - JUSTDIGI" w:date="2025-07-07T15:08:00Z" w16du:dateUtc="2025-07-07T12:08:00Z">
        <w:r w:rsidRPr="00266FF4" w:rsidDel="00656372">
          <w:rPr>
            <w:rFonts w:ascii="Times New Roman" w:hAnsi="Times New Roman" w:cs="Times New Roman"/>
            <w:szCs w:val="24"/>
          </w:rPr>
          <w:delText>Valdkonna eest vastutav minister kehtestab</w:delText>
        </w:r>
      </w:del>
      <w:r w:rsidRPr="00266FF4">
        <w:rPr>
          <w:rFonts w:ascii="Times New Roman" w:hAnsi="Times New Roman" w:cs="Times New Roman"/>
          <w:szCs w:val="24"/>
        </w:rPr>
        <w:t xml:space="preserve"> </w:t>
      </w:r>
      <w:del w:id="92" w:author="Inge Mehide - JUSTDIGI" w:date="2025-07-07T15:09:00Z" w16du:dateUtc="2025-07-07T12:09:00Z">
        <w:r w:rsidRPr="00266FF4" w:rsidDel="00656372">
          <w:rPr>
            <w:rFonts w:ascii="Times New Roman" w:hAnsi="Times New Roman" w:cs="Times New Roman"/>
            <w:szCs w:val="24"/>
          </w:rPr>
          <w:delText>määrusega e</w:delText>
        </w:r>
      </w:del>
      <w:ins w:id="93" w:author="Inge Mehide - JUSTDIGI" w:date="2025-07-07T15:09:00Z" w16du:dateUtc="2025-07-07T12:09:00Z">
        <w:r w:rsidR="00656372">
          <w:rPr>
            <w:rFonts w:ascii="Times New Roman" w:hAnsi="Times New Roman" w:cs="Times New Roman"/>
            <w:szCs w:val="24"/>
          </w:rPr>
          <w:t>E</w:t>
        </w:r>
      </w:ins>
      <w:r w:rsidRPr="00266FF4">
        <w:rPr>
          <w:rFonts w:ascii="Times New Roman" w:hAnsi="Times New Roman" w:cs="Times New Roman"/>
          <w:szCs w:val="24"/>
        </w:rPr>
        <w:t>hitise auditile, selle esitamisele ja säilitamisele esitatavad nõuded, sealhulgas nõuded auditi meetoditele, samuti korralise ja erakorralise auditi juhud ja sageduse</w:t>
      </w:r>
      <w:ins w:id="94" w:author="Inge Mehide - JUSTDIGI" w:date="2025-07-07T15:08:00Z" w16du:dateUtc="2025-07-07T12:08:00Z">
        <w:r w:rsidR="00656372">
          <w:rPr>
            <w:rFonts w:ascii="Times New Roman" w:hAnsi="Times New Roman" w:cs="Times New Roman"/>
            <w:szCs w:val="24"/>
          </w:rPr>
          <w:t xml:space="preserve"> </w:t>
        </w:r>
        <w:commentRangeStart w:id="95"/>
        <w:r w:rsidR="00656372" w:rsidRPr="00266FF4">
          <w:rPr>
            <w:rFonts w:ascii="Times New Roman" w:hAnsi="Times New Roman" w:cs="Times New Roman"/>
            <w:szCs w:val="24"/>
          </w:rPr>
          <w:t>kehtestab</w:t>
        </w:r>
        <w:r w:rsidR="00656372">
          <w:rPr>
            <w:rFonts w:ascii="Times New Roman" w:hAnsi="Times New Roman" w:cs="Times New Roman"/>
            <w:szCs w:val="24"/>
          </w:rPr>
          <w:t xml:space="preserve"> </w:t>
        </w:r>
      </w:ins>
      <w:ins w:id="96" w:author="Inge Mehide - JUSTDIGI" w:date="2025-07-07T15:09:00Z" w16du:dateUtc="2025-07-07T12:09:00Z">
        <w:r w:rsidR="00656372">
          <w:rPr>
            <w:rFonts w:ascii="Times New Roman" w:hAnsi="Times New Roman" w:cs="Times New Roman"/>
            <w:szCs w:val="24"/>
          </w:rPr>
          <w:t>v</w:t>
        </w:r>
      </w:ins>
      <w:ins w:id="97" w:author="Inge Mehide - JUSTDIGI" w:date="2025-07-07T15:08:00Z" w16du:dateUtc="2025-07-07T12:08:00Z">
        <w:r w:rsidR="00656372" w:rsidRPr="00266FF4">
          <w:rPr>
            <w:rFonts w:ascii="Times New Roman" w:hAnsi="Times New Roman" w:cs="Times New Roman"/>
            <w:szCs w:val="24"/>
          </w:rPr>
          <w:t xml:space="preserve">aldkonna eest vastutav minister </w:t>
        </w:r>
      </w:ins>
      <w:ins w:id="98" w:author="Inge Mehide - JUSTDIGI" w:date="2025-07-07T15:09:00Z" w16du:dateUtc="2025-07-07T12:09:00Z">
        <w:r w:rsidR="00656372" w:rsidRPr="00266FF4">
          <w:rPr>
            <w:rFonts w:ascii="Times New Roman" w:hAnsi="Times New Roman" w:cs="Times New Roman"/>
            <w:szCs w:val="24"/>
          </w:rPr>
          <w:t>määrusega</w:t>
        </w:r>
      </w:ins>
      <w:commentRangeEnd w:id="95"/>
      <w:ins w:id="99" w:author="Inge Mehide - JUSTDIGI" w:date="2025-07-07T15:10:00Z" w16du:dateUtc="2025-07-07T12:10:00Z">
        <w:r w:rsidR="00C82854" w:rsidRPr="00266FF4">
          <w:rPr>
            <w:rStyle w:val="Kommentaariviide"/>
            <w:rFonts w:ascii="Times New Roman" w:hAnsi="Times New Roman" w:cs="Times New Roman"/>
            <w:sz w:val="24"/>
            <w:szCs w:val="24"/>
          </w:rPr>
          <w:commentReference w:id="95"/>
        </w:r>
      </w:ins>
      <w:r w:rsidRPr="00266FF4">
        <w:rPr>
          <w:rFonts w:ascii="Times New Roman" w:hAnsi="Times New Roman" w:cs="Times New Roman"/>
          <w:szCs w:val="24"/>
        </w:rPr>
        <w:t>.</w:t>
      </w:r>
      <w:r>
        <w:rPr>
          <w:rFonts w:ascii="Times New Roman" w:hAnsi="Times New Roman" w:cs="Times New Roman"/>
          <w:szCs w:val="24"/>
        </w:rPr>
        <w:t>“;</w:t>
      </w:r>
    </w:p>
    <w:p w14:paraId="723C75B2" w14:textId="77777777" w:rsidR="00D25E70" w:rsidRPr="002245F2" w:rsidRDefault="00D25E70" w:rsidP="002245F2">
      <w:pPr>
        <w:spacing w:after="0" w:line="240" w:lineRule="auto"/>
        <w:jc w:val="both"/>
        <w:rPr>
          <w:rFonts w:ascii="Times New Roman" w:hAnsi="Times New Roman" w:cs="Times New Roman"/>
          <w:szCs w:val="24"/>
        </w:rPr>
      </w:pPr>
    </w:p>
    <w:p w14:paraId="2C9E2A93" w14:textId="26E70AAE" w:rsidR="006C7FD1" w:rsidRPr="002245F2" w:rsidRDefault="00BD042B" w:rsidP="002245F2">
      <w:pPr>
        <w:spacing w:after="0" w:line="240" w:lineRule="auto"/>
        <w:jc w:val="both"/>
        <w:rPr>
          <w:rFonts w:ascii="Times New Roman" w:hAnsi="Times New Roman" w:cs="Times New Roman"/>
          <w:szCs w:val="24"/>
        </w:rPr>
      </w:pPr>
      <w:r>
        <w:rPr>
          <w:rFonts w:ascii="Times New Roman" w:hAnsi="Times New Roman" w:cs="Times New Roman"/>
          <w:b/>
          <w:szCs w:val="24"/>
        </w:rPr>
        <w:t>2</w:t>
      </w:r>
      <w:r w:rsidR="00B35DB8">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19 lõige 2 muudetakse ja sõnastatakse järgmiselt:</w:t>
      </w:r>
    </w:p>
    <w:p w14:paraId="4AD41F45"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Kui omanik koostab ehitusprojekti, ehitab või teeb omanikujärelevalvet või muid käesoleva seadustikuga reguleeritud töid ise, peab ta järgima asjatundlikkuse põhimõtet ja tagama töö nõuetele vastavuse, sealhulgas asjakohasel juhul ehitamist dokumenteerima.“;</w:t>
      </w:r>
    </w:p>
    <w:p w14:paraId="2632288A" w14:textId="77777777" w:rsidR="00D25E70" w:rsidRPr="002245F2" w:rsidRDefault="00D25E70" w:rsidP="002245F2">
      <w:pPr>
        <w:spacing w:after="0" w:line="240" w:lineRule="auto"/>
        <w:jc w:val="both"/>
        <w:rPr>
          <w:rFonts w:ascii="Times New Roman" w:hAnsi="Times New Roman" w:cs="Times New Roman"/>
          <w:szCs w:val="24"/>
        </w:rPr>
      </w:pPr>
    </w:p>
    <w:p w14:paraId="46C07A0D" w14:textId="339F0418" w:rsidR="006C7FD1" w:rsidRPr="002245F2" w:rsidRDefault="00BD042B" w:rsidP="002245F2">
      <w:pPr>
        <w:spacing w:after="0" w:line="240" w:lineRule="auto"/>
        <w:jc w:val="both"/>
        <w:rPr>
          <w:rFonts w:ascii="Times New Roman" w:hAnsi="Times New Roman" w:cs="Times New Roman"/>
          <w:szCs w:val="24"/>
        </w:rPr>
      </w:pPr>
      <w:r>
        <w:rPr>
          <w:rFonts w:ascii="Times New Roman" w:hAnsi="Times New Roman" w:cs="Times New Roman"/>
          <w:b/>
          <w:szCs w:val="24"/>
        </w:rPr>
        <w:t>2</w:t>
      </w:r>
      <w:r w:rsidR="00B63A2A">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19 täiendatakse lõikega </w:t>
      </w:r>
      <w:r w:rsidR="009C07A8">
        <w:rPr>
          <w:rFonts w:ascii="Times New Roman" w:hAnsi="Times New Roman" w:cs="Times New Roman"/>
          <w:szCs w:val="24"/>
        </w:rPr>
        <w:t>3</w:t>
      </w:r>
      <w:r w:rsidR="007B0BBF" w:rsidRPr="002245F2">
        <w:rPr>
          <w:rFonts w:ascii="Times New Roman" w:hAnsi="Times New Roman" w:cs="Times New Roman"/>
          <w:szCs w:val="24"/>
        </w:rPr>
        <w:t xml:space="preserve"> järgmises sõnastuses:</w:t>
      </w:r>
    </w:p>
    <w:p w14:paraId="61171259" w14:textId="3CB86E3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Kui juriidilisest isikust omanik teeb ise </w:t>
      </w:r>
      <w:r w:rsidR="006E1A15">
        <w:rPr>
          <w:rFonts w:ascii="Times New Roman" w:hAnsi="Times New Roman" w:cs="Times New Roman"/>
          <w:szCs w:val="24"/>
        </w:rPr>
        <w:t>käesoleva seadustiku</w:t>
      </w:r>
      <w:r w:rsidRPr="002245F2">
        <w:rPr>
          <w:rFonts w:ascii="Times New Roman" w:hAnsi="Times New Roman" w:cs="Times New Roman"/>
          <w:szCs w:val="24"/>
        </w:rPr>
        <w:t xml:space="preserve"> § 24 lõike 2 p</w:t>
      </w:r>
      <w:r w:rsidR="00C574E6">
        <w:rPr>
          <w:rFonts w:ascii="Times New Roman" w:hAnsi="Times New Roman" w:cs="Times New Roman"/>
          <w:szCs w:val="24"/>
        </w:rPr>
        <w:t>unktides</w:t>
      </w:r>
      <w:r w:rsidRPr="002245F2">
        <w:rPr>
          <w:rFonts w:ascii="Times New Roman" w:hAnsi="Times New Roman" w:cs="Times New Roman"/>
          <w:szCs w:val="24"/>
        </w:rPr>
        <w:t xml:space="preserve"> 1 ja 2 nimetatud töid, kohalduvad talle samad nõuded nagu majandustegevuse korras tegutsevale isikule, sealhulgas peab tema kvalifikatsioon olema § 24 l</w:t>
      </w:r>
      <w:r w:rsidR="00C574E6">
        <w:rPr>
          <w:rFonts w:ascii="Times New Roman" w:hAnsi="Times New Roman" w:cs="Times New Roman"/>
          <w:szCs w:val="24"/>
        </w:rPr>
        <w:t>õike</w:t>
      </w:r>
      <w:r w:rsidRPr="002245F2">
        <w:rPr>
          <w:rFonts w:ascii="Times New Roman" w:hAnsi="Times New Roman" w:cs="Times New Roman"/>
          <w:szCs w:val="24"/>
        </w:rPr>
        <w:t xml:space="preserve"> 1 kohaselt tõendatud.“;</w:t>
      </w:r>
    </w:p>
    <w:p w14:paraId="24BC730F" w14:textId="77777777" w:rsidR="00D25E70" w:rsidRPr="002245F2" w:rsidRDefault="00D25E70" w:rsidP="002245F2">
      <w:pPr>
        <w:spacing w:after="0" w:line="240" w:lineRule="auto"/>
        <w:jc w:val="both"/>
        <w:rPr>
          <w:rFonts w:ascii="Times New Roman" w:hAnsi="Times New Roman" w:cs="Times New Roman"/>
          <w:szCs w:val="24"/>
        </w:rPr>
      </w:pPr>
    </w:p>
    <w:p w14:paraId="4D27C110" w14:textId="3043DE85" w:rsidR="006C7FD1" w:rsidRPr="002245F2" w:rsidRDefault="00BD042B" w:rsidP="002245F2">
      <w:pPr>
        <w:spacing w:after="0" w:line="240" w:lineRule="auto"/>
        <w:jc w:val="both"/>
        <w:rPr>
          <w:rFonts w:ascii="Times New Roman" w:hAnsi="Times New Roman" w:cs="Times New Roman"/>
          <w:szCs w:val="24"/>
        </w:rPr>
      </w:pPr>
      <w:r>
        <w:rPr>
          <w:rFonts w:ascii="Times New Roman" w:hAnsi="Times New Roman" w:cs="Times New Roman"/>
          <w:b/>
          <w:szCs w:val="24"/>
        </w:rPr>
        <w:t>2</w:t>
      </w:r>
      <w:r w:rsidR="009C7060">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20 lõi</w:t>
      </w:r>
      <w:r w:rsidR="00206C7A">
        <w:rPr>
          <w:rFonts w:ascii="Times New Roman" w:hAnsi="Times New Roman" w:cs="Times New Roman"/>
          <w:szCs w:val="24"/>
        </w:rPr>
        <w:t>ked</w:t>
      </w:r>
      <w:r w:rsidR="007B0BBF" w:rsidRPr="002245F2">
        <w:rPr>
          <w:rFonts w:ascii="Times New Roman" w:hAnsi="Times New Roman" w:cs="Times New Roman"/>
          <w:szCs w:val="24"/>
        </w:rPr>
        <w:t xml:space="preserve"> 1</w:t>
      </w:r>
      <w:r w:rsidR="00C85F72">
        <w:rPr>
          <w:rFonts w:ascii="Times New Roman" w:hAnsi="Times New Roman" w:cs="Times New Roman"/>
          <w:szCs w:val="24"/>
        </w:rPr>
        <w:t xml:space="preserve"> ja </w:t>
      </w:r>
      <w:r w:rsidR="00206C7A">
        <w:rPr>
          <w:rFonts w:ascii="Times New Roman" w:hAnsi="Times New Roman" w:cs="Times New Roman"/>
          <w:szCs w:val="24"/>
        </w:rPr>
        <w:t>2</w:t>
      </w:r>
      <w:r w:rsidR="007B0BBF" w:rsidRPr="002245F2">
        <w:rPr>
          <w:rFonts w:ascii="Times New Roman" w:hAnsi="Times New Roman" w:cs="Times New Roman"/>
          <w:szCs w:val="24"/>
        </w:rPr>
        <w:t xml:space="preserve"> muudetakse </w:t>
      </w:r>
      <w:del w:id="100" w:author="Inge Mehide - JUSTDIGI" w:date="2025-07-07T15:15:00Z" w16du:dateUtc="2025-07-07T12:15:00Z">
        <w:r w:rsidR="007B0BBF" w:rsidRPr="002245F2" w:rsidDel="007604CC">
          <w:rPr>
            <w:rFonts w:ascii="Times New Roman" w:hAnsi="Times New Roman" w:cs="Times New Roman"/>
            <w:szCs w:val="24"/>
          </w:rPr>
          <w:delText xml:space="preserve">ja </w:delText>
        </w:r>
      </w:del>
      <w:ins w:id="101" w:author="Inge Mehide - JUSTDIGI" w:date="2025-07-07T15:15:00Z" w16du:dateUtc="2025-07-07T12:15:00Z">
        <w:r w:rsidR="007604CC">
          <w:rPr>
            <w:rFonts w:ascii="Times New Roman" w:hAnsi="Times New Roman" w:cs="Times New Roman"/>
            <w:szCs w:val="24"/>
          </w:rPr>
          <w:t>ning</w:t>
        </w:r>
        <w:r w:rsidR="007604CC" w:rsidRPr="002245F2">
          <w:rPr>
            <w:rFonts w:ascii="Times New Roman" w:hAnsi="Times New Roman" w:cs="Times New Roman"/>
            <w:szCs w:val="24"/>
          </w:rPr>
          <w:t xml:space="preserve"> </w:t>
        </w:r>
      </w:ins>
      <w:r w:rsidR="007B0BBF" w:rsidRPr="002245F2">
        <w:rPr>
          <w:rFonts w:ascii="Times New Roman" w:hAnsi="Times New Roman" w:cs="Times New Roman"/>
          <w:szCs w:val="24"/>
        </w:rPr>
        <w:t>sõnastatakse järgmiselt:</w:t>
      </w:r>
    </w:p>
    <w:p w14:paraId="09266FC3" w14:textId="2636160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Omanikul on kohustus tagada ehitise ehitamise üle asjatundlik järelevalve (edaspidi </w:t>
      </w:r>
      <w:r w:rsidRPr="002245F2">
        <w:rPr>
          <w:rFonts w:ascii="Times New Roman" w:hAnsi="Times New Roman" w:cs="Times New Roman"/>
          <w:i/>
          <w:szCs w:val="24"/>
        </w:rPr>
        <w:t>omanikujärelevalve</w:t>
      </w:r>
      <w:r w:rsidRPr="002245F2">
        <w:rPr>
          <w:rFonts w:ascii="Times New Roman" w:hAnsi="Times New Roman" w:cs="Times New Roman"/>
          <w:szCs w:val="24"/>
        </w:rPr>
        <w:t>).</w:t>
      </w:r>
    </w:p>
    <w:p w14:paraId="41E8C966" w14:textId="77777777" w:rsidR="00C85F72" w:rsidRPr="002245F2" w:rsidRDefault="00C85F72" w:rsidP="002245F2">
      <w:pPr>
        <w:spacing w:after="0" w:line="240" w:lineRule="auto"/>
        <w:jc w:val="both"/>
        <w:rPr>
          <w:rFonts w:ascii="Times New Roman" w:hAnsi="Times New Roman" w:cs="Times New Roman"/>
          <w:szCs w:val="24"/>
        </w:rPr>
      </w:pPr>
    </w:p>
    <w:p w14:paraId="6B75CD49" w14:textId="6B8EAA0F" w:rsidR="00BF68AD" w:rsidRPr="002245F2" w:rsidRDefault="00BF68AD"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w:t>
      </w:r>
      <w:commentRangeStart w:id="102"/>
      <w:del w:id="103" w:author="Inge Mehide - JUSTDIGI" w:date="2025-07-07T15:18:00Z" w16du:dateUtc="2025-07-07T12:18:00Z">
        <w:r w:rsidRPr="002245F2" w:rsidDel="00F137F5">
          <w:rPr>
            <w:rFonts w:ascii="Times New Roman" w:hAnsi="Times New Roman" w:cs="Times New Roman"/>
            <w:szCs w:val="24"/>
          </w:rPr>
          <w:delText xml:space="preserve">Majandustegevuse raames ei või </w:delText>
        </w:r>
      </w:del>
      <w:commentRangeEnd w:id="102"/>
      <w:r w:rsidR="00275174" w:rsidRPr="002245F2">
        <w:rPr>
          <w:rStyle w:val="Kommentaariviide"/>
          <w:rFonts w:ascii="Times New Roman" w:hAnsi="Times New Roman" w:cs="Times New Roman"/>
          <w:sz w:val="24"/>
          <w:szCs w:val="24"/>
        </w:rPr>
        <w:commentReference w:id="102"/>
      </w:r>
      <w:del w:id="104" w:author="Inge Mehide - JUSTDIGI" w:date="2025-07-07T15:18:00Z" w16du:dateUtc="2025-07-07T12:18:00Z">
        <w:r w:rsidRPr="002245F2" w:rsidDel="00F137F5">
          <w:rPr>
            <w:rFonts w:ascii="Times New Roman" w:hAnsi="Times New Roman" w:cs="Times New Roman"/>
            <w:szCs w:val="24"/>
          </w:rPr>
          <w:delText>o</w:delText>
        </w:r>
      </w:del>
      <w:ins w:id="105" w:author="Inge Mehide - JUSTDIGI" w:date="2025-07-07T15:18:00Z" w16du:dateUtc="2025-07-07T12:18:00Z">
        <w:r w:rsidR="00F137F5">
          <w:rPr>
            <w:rFonts w:ascii="Times New Roman" w:hAnsi="Times New Roman" w:cs="Times New Roman"/>
            <w:szCs w:val="24"/>
          </w:rPr>
          <w:t>O</w:t>
        </w:r>
      </w:ins>
      <w:r w:rsidRPr="002245F2">
        <w:rPr>
          <w:rFonts w:ascii="Times New Roman" w:hAnsi="Times New Roman" w:cs="Times New Roman"/>
          <w:szCs w:val="24"/>
        </w:rPr>
        <w:t xml:space="preserve">manikujärelevalve tegija </w:t>
      </w:r>
      <w:ins w:id="106" w:author="Inge Mehide - JUSTDIGI" w:date="2025-07-07T15:18:00Z" w16du:dateUtc="2025-07-07T12:18:00Z">
        <w:r w:rsidR="00F137F5" w:rsidRPr="002245F2">
          <w:rPr>
            <w:rFonts w:ascii="Times New Roman" w:hAnsi="Times New Roman" w:cs="Times New Roman"/>
            <w:szCs w:val="24"/>
          </w:rPr>
          <w:t xml:space="preserve">ei või </w:t>
        </w:r>
      </w:ins>
      <w:r w:rsidRPr="002245F2">
        <w:rPr>
          <w:rFonts w:ascii="Times New Roman" w:hAnsi="Times New Roman" w:cs="Times New Roman"/>
          <w:szCs w:val="24"/>
        </w:rPr>
        <w:t xml:space="preserve">olla </w:t>
      </w:r>
      <w:ins w:id="107" w:author="Inge Mehide - JUSTDIGI" w:date="2025-07-07T15:18:00Z" w16du:dateUtc="2025-07-07T12:18:00Z">
        <w:r w:rsidR="00F137F5">
          <w:rPr>
            <w:rFonts w:ascii="Times New Roman" w:hAnsi="Times New Roman" w:cs="Times New Roman"/>
            <w:szCs w:val="24"/>
          </w:rPr>
          <w:t>m</w:t>
        </w:r>
        <w:r w:rsidR="00F137F5" w:rsidRPr="002245F2">
          <w:rPr>
            <w:rFonts w:ascii="Times New Roman" w:hAnsi="Times New Roman" w:cs="Times New Roman"/>
            <w:szCs w:val="24"/>
          </w:rPr>
          <w:t xml:space="preserve">ajandustegevuse raames </w:t>
        </w:r>
      </w:ins>
      <w:r w:rsidR="00D44D2A">
        <w:rPr>
          <w:rFonts w:ascii="Times New Roman" w:hAnsi="Times New Roman" w:cs="Times New Roman"/>
          <w:szCs w:val="24"/>
        </w:rPr>
        <w:t xml:space="preserve">seotud </w:t>
      </w:r>
      <w:r w:rsidRPr="002245F2">
        <w:rPr>
          <w:rFonts w:ascii="Times New Roman" w:hAnsi="Times New Roman" w:cs="Times New Roman"/>
          <w:szCs w:val="24"/>
        </w:rPr>
        <w:t>sama ehitise</w:t>
      </w:r>
      <w:r w:rsidR="00D44D2A">
        <w:rPr>
          <w:rFonts w:ascii="Times New Roman" w:hAnsi="Times New Roman" w:cs="Times New Roman"/>
          <w:szCs w:val="24"/>
        </w:rPr>
        <w:t>ga</w:t>
      </w:r>
      <w:r w:rsidRPr="002245F2">
        <w:rPr>
          <w:rFonts w:ascii="Times New Roman" w:hAnsi="Times New Roman" w:cs="Times New Roman"/>
          <w:szCs w:val="24"/>
        </w:rPr>
        <w:t xml:space="preserve"> </w:t>
      </w:r>
      <w:r w:rsidR="00D44D2A">
        <w:rPr>
          <w:rFonts w:ascii="Times New Roman" w:hAnsi="Times New Roman" w:cs="Times New Roman"/>
          <w:szCs w:val="24"/>
        </w:rPr>
        <w:t>seonduva muu tegevusega</w:t>
      </w:r>
      <w:r w:rsidRPr="002245F2">
        <w:rPr>
          <w:rFonts w:ascii="Times New Roman" w:hAnsi="Times New Roman" w:cs="Times New Roman"/>
          <w:szCs w:val="24"/>
        </w:rPr>
        <w:t xml:space="preserve"> </w:t>
      </w:r>
      <w:r w:rsidR="00C574E6">
        <w:rPr>
          <w:rFonts w:ascii="Times New Roman" w:hAnsi="Times New Roman" w:cs="Times New Roman"/>
          <w:szCs w:val="24"/>
        </w:rPr>
        <w:t>ega</w:t>
      </w:r>
      <w:r w:rsidRPr="002245F2">
        <w:rPr>
          <w:rFonts w:ascii="Times New Roman" w:hAnsi="Times New Roman" w:cs="Times New Roman"/>
          <w:szCs w:val="24"/>
        </w:rPr>
        <w:t xml:space="preserve"> olla seotud isikutega, kelle tegevuse üle ta järelevalvet teeb.“;</w:t>
      </w:r>
    </w:p>
    <w:p w14:paraId="01E0CCD6" w14:textId="77777777" w:rsidR="008B35BD" w:rsidRDefault="008B35BD" w:rsidP="002245F2">
      <w:pPr>
        <w:spacing w:after="0" w:line="240" w:lineRule="auto"/>
        <w:jc w:val="both"/>
        <w:rPr>
          <w:rFonts w:ascii="Times New Roman" w:hAnsi="Times New Roman" w:cs="Times New Roman"/>
          <w:b/>
          <w:szCs w:val="24"/>
        </w:rPr>
      </w:pPr>
    </w:p>
    <w:p w14:paraId="1317111E" w14:textId="4E071C98" w:rsidR="006C7FD1" w:rsidRPr="002245F2" w:rsidRDefault="008B35BD" w:rsidP="002245F2">
      <w:pPr>
        <w:spacing w:after="0" w:line="240" w:lineRule="auto"/>
        <w:jc w:val="both"/>
        <w:rPr>
          <w:rFonts w:ascii="Times New Roman" w:hAnsi="Times New Roman" w:cs="Times New Roman"/>
          <w:szCs w:val="24"/>
        </w:rPr>
      </w:pPr>
      <w:r>
        <w:rPr>
          <w:rFonts w:ascii="Times New Roman" w:hAnsi="Times New Roman" w:cs="Times New Roman"/>
          <w:b/>
          <w:szCs w:val="24"/>
        </w:rPr>
        <w:t>29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24 täiendatakse lõikega 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76F86690" w14:textId="631E924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w:t>
      </w:r>
      <w:r w:rsidR="00206C7A">
        <w:rPr>
          <w:rFonts w:ascii="Times New Roman" w:hAnsi="Times New Roman" w:cs="Times New Roman"/>
          <w:szCs w:val="24"/>
        </w:rPr>
        <w:t>Käesoleva paragrahvi l</w:t>
      </w:r>
      <w:r w:rsidRPr="002245F2">
        <w:rPr>
          <w:rFonts w:ascii="Times New Roman" w:hAnsi="Times New Roman" w:cs="Times New Roman"/>
          <w:szCs w:val="24"/>
        </w:rPr>
        <w:t>õike 2 punktis 11 nimetatud liiklusohutuse auditi tegevusalal tegutse</w:t>
      </w:r>
      <w:ins w:id="108" w:author="Inge Mehide - JUSTDIGI" w:date="2025-07-07T15:25:00Z" w16du:dateUtc="2025-07-07T12:25:00Z">
        <w:r w:rsidR="00DB3D73">
          <w:rPr>
            <w:rFonts w:ascii="Times New Roman" w:hAnsi="Times New Roman" w:cs="Times New Roman"/>
            <w:szCs w:val="24"/>
          </w:rPr>
          <w:t>d</w:t>
        </w:r>
        <w:r w:rsidR="00866049">
          <w:rPr>
            <w:rFonts w:ascii="Times New Roman" w:hAnsi="Times New Roman" w:cs="Times New Roman"/>
            <w:szCs w:val="24"/>
          </w:rPr>
          <w:t>es</w:t>
        </w:r>
      </w:ins>
      <w:del w:id="109" w:author="Inge Mehide - JUSTDIGI" w:date="2025-07-07T15:25:00Z" w16du:dateUtc="2025-07-07T12:25:00Z">
        <w:r w:rsidRPr="002245F2" w:rsidDel="00DB3D73">
          <w:rPr>
            <w:rFonts w:ascii="Times New Roman" w:hAnsi="Times New Roman" w:cs="Times New Roman"/>
            <w:szCs w:val="24"/>
          </w:rPr>
          <w:delText>mis</w:delText>
        </w:r>
        <w:r w:rsidRPr="002245F2" w:rsidDel="00866049">
          <w:rPr>
            <w:rFonts w:ascii="Times New Roman" w:hAnsi="Times New Roman" w:cs="Times New Roman"/>
            <w:szCs w:val="24"/>
          </w:rPr>
          <w:delText>el</w:delText>
        </w:r>
      </w:del>
      <w:r w:rsidRPr="002245F2">
        <w:rPr>
          <w:rFonts w:ascii="Times New Roman" w:hAnsi="Times New Roman" w:cs="Times New Roman"/>
          <w:szCs w:val="24"/>
        </w:rPr>
        <w:t xml:space="preserve"> on pädeva isiku tõendatud kvalifikatsiooni eeldus </w:t>
      </w:r>
      <w:r w:rsidR="00E25D7F">
        <w:rPr>
          <w:rFonts w:ascii="Times New Roman" w:hAnsi="Times New Roman" w:cs="Times New Roman"/>
          <w:szCs w:val="24"/>
        </w:rPr>
        <w:t xml:space="preserve">käesoleva seadustiku </w:t>
      </w:r>
      <w:r w:rsidRPr="002245F2">
        <w:rPr>
          <w:rFonts w:ascii="Times New Roman" w:hAnsi="Times New Roman" w:cs="Times New Roman"/>
          <w:szCs w:val="24"/>
        </w:rPr>
        <w:t>§ 102 lõike 2 punkti</w:t>
      </w:r>
      <w:r w:rsidR="009F45ED">
        <w:rPr>
          <w:rFonts w:ascii="Times New Roman" w:hAnsi="Times New Roman" w:cs="Times New Roman"/>
          <w:szCs w:val="24"/>
        </w:rPr>
        <w:t>s</w:t>
      </w:r>
      <w:r w:rsidRPr="002245F2">
        <w:rPr>
          <w:rFonts w:ascii="Times New Roman" w:hAnsi="Times New Roman" w:cs="Times New Roman"/>
          <w:szCs w:val="24"/>
        </w:rPr>
        <w:t xml:space="preserve"> 5 </w:t>
      </w:r>
      <w:r w:rsidR="009F45ED">
        <w:rPr>
          <w:rFonts w:ascii="Times New Roman" w:hAnsi="Times New Roman" w:cs="Times New Roman"/>
          <w:szCs w:val="24"/>
        </w:rPr>
        <w:t xml:space="preserve">nimetatud õppekava </w:t>
      </w:r>
      <w:r w:rsidRPr="002245F2">
        <w:rPr>
          <w:rFonts w:ascii="Times New Roman" w:hAnsi="Times New Roman" w:cs="Times New Roman"/>
          <w:szCs w:val="24"/>
        </w:rPr>
        <w:t xml:space="preserve">läbimine ning </w:t>
      </w:r>
      <w:r w:rsidR="009F45ED">
        <w:rPr>
          <w:rFonts w:ascii="Times New Roman" w:hAnsi="Times New Roman" w:cs="Times New Roman"/>
          <w:szCs w:val="24"/>
        </w:rPr>
        <w:t xml:space="preserve">õppekava </w:t>
      </w:r>
      <w:r w:rsidR="009F45ED" w:rsidRPr="002245F2">
        <w:rPr>
          <w:rFonts w:ascii="Times New Roman" w:hAnsi="Times New Roman" w:cs="Times New Roman"/>
          <w:szCs w:val="24"/>
        </w:rPr>
        <w:t>korduv</w:t>
      </w:r>
      <w:r w:rsidR="009F45ED">
        <w:rPr>
          <w:rFonts w:ascii="Times New Roman" w:hAnsi="Times New Roman" w:cs="Times New Roman"/>
          <w:szCs w:val="24"/>
        </w:rPr>
        <w:t xml:space="preserve"> </w:t>
      </w:r>
      <w:r w:rsidRPr="002245F2">
        <w:rPr>
          <w:rFonts w:ascii="Times New Roman" w:hAnsi="Times New Roman" w:cs="Times New Roman"/>
          <w:szCs w:val="24"/>
        </w:rPr>
        <w:t>läbimine iga seitsme aasta tagant.“;</w:t>
      </w:r>
    </w:p>
    <w:p w14:paraId="7B452302" w14:textId="77777777" w:rsidR="00D25E70" w:rsidRPr="002245F2" w:rsidRDefault="00D25E70" w:rsidP="002245F2">
      <w:pPr>
        <w:spacing w:after="0" w:line="240" w:lineRule="auto"/>
        <w:jc w:val="both"/>
        <w:rPr>
          <w:rFonts w:ascii="Times New Roman" w:hAnsi="Times New Roman" w:cs="Times New Roman"/>
          <w:szCs w:val="24"/>
        </w:rPr>
      </w:pPr>
    </w:p>
    <w:p w14:paraId="3283AB22" w14:textId="38B30B8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lastRenderedPageBreak/>
        <w:t>3</w:t>
      </w:r>
      <w:r w:rsidR="00DA69BF">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26 lõige 1 muudetakse ja sõnastatakse järgmiselt:</w:t>
      </w:r>
    </w:p>
    <w:p w14:paraId="004904E8" w14:textId="4C176A4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Projekteerimistingimused on vajalikud ehitusloakohustusliku hoone või ehitusloakohustusliku olulise avaliku huviga rajatise (edaspidi käesolevas peatükis </w:t>
      </w:r>
      <w:r w:rsidRPr="002245F2">
        <w:rPr>
          <w:rFonts w:ascii="Times New Roman" w:hAnsi="Times New Roman" w:cs="Times New Roman"/>
          <w:i/>
          <w:szCs w:val="24"/>
        </w:rPr>
        <w:t>oluline rajatis</w:t>
      </w:r>
      <w:r w:rsidRPr="002245F2">
        <w:rPr>
          <w:rFonts w:ascii="Times New Roman" w:hAnsi="Times New Roman" w:cs="Times New Roman"/>
          <w:szCs w:val="24"/>
        </w:rPr>
        <w:t>) ehitusprojekti koostamiseks, kui puudub detailplaneeringu koostamise kohustus</w:t>
      </w:r>
      <w:commentRangeStart w:id="110"/>
      <w:ins w:id="111" w:author="Inge Mehide - JUSTDIGI" w:date="2025-07-07T15:30:00Z" w16du:dateUtc="2025-07-07T12:30:00Z">
        <w:r w:rsidR="00E717D9">
          <w:rPr>
            <w:rFonts w:ascii="Times New Roman" w:hAnsi="Times New Roman" w:cs="Times New Roman"/>
            <w:szCs w:val="24"/>
          </w:rPr>
          <w:t>,</w:t>
        </w:r>
      </w:ins>
      <w:commentRangeEnd w:id="110"/>
      <w:ins w:id="112" w:author="Inge Mehide - JUSTDIGI" w:date="2025-07-07T15:31:00Z" w16du:dateUtc="2025-07-07T12:31:00Z">
        <w:r w:rsidR="00BE6708" w:rsidRPr="002245F2">
          <w:rPr>
            <w:rStyle w:val="Kommentaariviide"/>
            <w:rFonts w:ascii="Times New Roman" w:hAnsi="Times New Roman" w:cs="Times New Roman"/>
            <w:sz w:val="24"/>
            <w:szCs w:val="24"/>
          </w:rPr>
          <w:commentReference w:id="110"/>
        </w:r>
      </w:ins>
      <w:r w:rsidRPr="002245F2">
        <w:rPr>
          <w:rFonts w:ascii="Times New Roman" w:hAnsi="Times New Roman" w:cs="Times New Roman"/>
          <w:szCs w:val="24"/>
        </w:rPr>
        <w:t xml:space="preserve"> või </w:t>
      </w:r>
      <w:r w:rsidR="00E3739A">
        <w:rPr>
          <w:rFonts w:ascii="Times New Roman" w:hAnsi="Times New Roman" w:cs="Times New Roman"/>
          <w:szCs w:val="24"/>
        </w:rPr>
        <w:t>muudel seaduses sätestatud juhtudel</w:t>
      </w:r>
      <w:r w:rsidRPr="002245F2">
        <w:rPr>
          <w:rFonts w:ascii="Times New Roman" w:hAnsi="Times New Roman" w:cs="Times New Roman"/>
          <w:szCs w:val="24"/>
        </w:rPr>
        <w:t>.“;</w:t>
      </w:r>
    </w:p>
    <w:p w14:paraId="494A171B" w14:textId="77777777" w:rsidR="00D25E70" w:rsidRPr="002245F2" w:rsidRDefault="00D25E70" w:rsidP="002245F2">
      <w:pPr>
        <w:spacing w:after="0" w:line="240" w:lineRule="auto"/>
        <w:jc w:val="both"/>
        <w:rPr>
          <w:rFonts w:ascii="Times New Roman" w:hAnsi="Times New Roman" w:cs="Times New Roman"/>
          <w:szCs w:val="24"/>
        </w:rPr>
      </w:pPr>
    </w:p>
    <w:p w14:paraId="0C4DEBAF" w14:textId="6EE9DFF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C42C3C">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26 täiendatakse lõikega 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järgmises sõnastuses:</w:t>
      </w:r>
    </w:p>
    <w:p w14:paraId="24576348"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Pädev asutus võib isiku taotluse alusel anda projekteerimistingimused ka käesoleva paragrahvi lõikes 1 või 2 nimetamata juhul.“;</w:t>
      </w:r>
    </w:p>
    <w:p w14:paraId="4E526E8C" w14:textId="77777777" w:rsidR="00D25E70" w:rsidRPr="002245F2" w:rsidRDefault="00D25E70" w:rsidP="002245F2">
      <w:pPr>
        <w:spacing w:after="0" w:line="240" w:lineRule="auto"/>
        <w:jc w:val="both"/>
        <w:rPr>
          <w:rFonts w:ascii="Times New Roman" w:hAnsi="Times New Roman" w:cs="Times New Roman"/>
          <w:szCs w:val="24"/>
        </w:rPr>
      </w:pPr>
    </w:p>
    <w:p w14:paraId="2F72F86E" w14:textId="65E7146C"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C42C3C">
        <w:rPr>
          <w:rFonts w:ascii="Times New Roman" w:hAnsi="Times New Roman" w:cs="Times New Roman"/>
          <w:b/>
          <w:szCs w:val="24"/>
        </w:rPr>
        <w:t>2</w:t>
      </w:r>
      <w:r w:rsidRPr="002245F2">
        <w:rPr>
          <w:rFonts w:ascii="Times New Roman" w:hAnsi="Times New Roman" w:cs="Times New Roman"/>
          <w:b/>
          <w:szCs w:val="24"/>
        </w:rPr>
        <w:t xml:space="preserve">) </w:t>
      </w:r>
      <w:r w:rsidRPr="00280853">
        <w:rPr>
          <w:rFonts w:ascii="Times New Roman" w:hAnsi="Times New Roman" w:cs="Times New Roman"/>
          <w:szCs w:val="24"/>
        </w:rPr>
        <w:t>paragrahvi 26 lõike 3 punktis</w:t>
      </w:r>
      <w:r w:rsidRPr="002245F2">
        <w:rPr>
          <w:rFonts w:ascii="Times New Roman" w:hAnsi="Times New Roman" w:cs="Times New Roman"/>
          <w:szCs w:val="24"/>
        </w:rPr>
        <w:t xml:space="preserve"> 3</w:t>
      </w:r>
      <w:del w:id="113" w:author="Inge Mehide - JUSTDIGI" w:date="2025-07-07T15:35:00Z" w16du:dateUtc="2025-07-07T12:35:00Z">
        <w:r w:rsidR="00280853" w:rsidDel="008634E9">
          <w:rPr>
            <w:rFonts w:ascii="Times New Roman" w:hAnsi="Times New Roman" w:cs="Times New Roman"/>
            <w:szCs w:val="24"/>
          </w:rPr>
          <w:delText>,</w:delText>
        </w:r>
      </w:del>
      <w:ins w:id="114" w:author="Inge Mehide - JUSTDIGI" w:date="2025-07-07T15:35:00Z" w16du:dateUtc="2025-07-07T12:35:00Z">
        <w:r w:rsidR="008634E9">
          <w:rPr>
            <w:rFonts w:ascii="Times New Roman" w:hAnsi="Times New Roman" w:cs="Times New Roman"/>
            <w:szCs w:val="24"/>
          </w:rPr>
          <w:t xml:space="preserve"> ja</w:t>
        </w:r>
      </w:ins>
      <w:r w:rsidR="00280853">
        <w:rPr>
          <w:rFonts w:ascii="Times New Roman" w:hAnsi="Times New Roman" w:cs="Times New Roman"/>
          <w:szCs w:val="24"/>
        </w:rPr>
        <w:t xml:space="preserve"> § 27 lõike 2 punktis 3 </w:t>
      </w:r>
      <w:commentRangeStart w:id="115"/>
      <w:del w:id="116" w:author="Inge Mehide - JUSTDIGI" w:date="2025-07-07T15:35:00Z" w16du:dateUtc="2025-07-07T12:35:00Z">
        <w:r w:rsidR="00280853" w:rsidDel="008634E9">
          <w:rPr>
            <w:rFonts w:ascii="Times New Roman" w:hAnsi="Times New Roman" w:cs="Times New Roman"/>
            <w:szCs w:val="24"/>
          </w:rPr>
          <w:delText>ja § 32 punktis 2</w:delText>
        </w:r>
        <w:r w:rsidRPr="002245F2" w:rsidDel="008634E9">
          <w:rPr>
            <w:rFonts w:ascii="Times New Roman" w:hAnsi="Times New Roman" w:cs="Times New Roman"/>
            <w:szCs w:val="24"/>
          </w:rPr>
          <w:delText xml:space="preserve"> </w:delText>
        </w:r>
      </w:del>
      <w:commentRangeEnd w:id="115"/>
      <w:r w:rsidR="007807A6">
        <w:rPr>
          <w:rStyle w:val="Kommentaariviide"/>
          <w:rFonts w:ascii="Times New Roman" w:hAnsi="Times New Roman" w:cs="Times New Roman"/>
          <w:sz w:val="24"/>
          <w:szCs w:val="24"/>
        </w:rPr>
        <w:commentReference w:id="115"/>
      </w:r>
      <w:r w:rsidR="00396685">
        <w:rPr>
          <w:rFonts w:ascii="Times New Roman" w:hAnsi="Times New Roman" w:cs="Times New Roman"/>
          <w:szCs w:val="24"/>
        </w:rPr>
        <w:t>asendatakse sõna „</w:t>
      </w:r>
      <w:r w:rsidR="00396685" w:rsidRPr="00396685">
        <w:rPr>
          <w:rFonts w:ascii="Times New Roman" w:hAnsi="Times New Roman" w:cs="Times New Roman"/>
          <w:szCs w:val="24"/>
        </w:rPr>
        <w:t>üldplaneeringus</w:t>
      </w:r>
      <w:r w:rsidR="00396685">
        <w:rPr>
          <w:rFonts w:ascii="Times New Roman" w:hAnsi="Times New Roman" w:cs="Times New Roman"/>
          <w:szCs w:val="24"/>
        </w:rPr>
        <w:t>“</w:t>
      </w:r>
      <w:r w:rsidR="00396685" w:rsidRPr="00396685">
        <w:rPr>
          <w:rFonts w:ascii="Times New Roman" w:hAnsi="Times New Roman" w:cs="Times New Roman"/>
          <w:szCs w:val="24"/>
        </w:rPr>
        <w:t xml:space="preserve"> </w:t>
      </w:r>
      <w:r w:rsidR="00396685">
        <w:rPr>
          <w:rFonts w:ascii="Times New Roman" w:hAnsi="Times New Roman" w:cs="Times New Roman"/>
          <w:szCs w:val="24"/>
        </w:rPr>
        <w:t xml:space="preserve"> sõnaga</w:t>
      </w:r>
      <w:r w:rsidRPr="002245F2">
        <w:rPr>
          <w:rFonts w:ascii="Times New Roman" w:hAnsi="Times New Roman" w:cs="Times New Roman"/>
          <w:szCs w:val="24"/>
        </w:rPr>
        <w:t xml:space="preserve"> „</w:t>
      </w:r>
      <w:r w:rsidR="00396685">
        <w:rPr>
          <w:rFonts w:ascii="Times New Roman" w:hAnsi="Times New Roman" w:cs="Times New Roman"/>
          <w:szCs w:val="24"/>
        </w:rPr>
        <w:t>planeerin</w:t>
      </w:r>
      <w:r w:rsidR="00280853">
        <w:rPr>
          <w:rFonts w:ascii="Times New Roman" w:hAnsi="Times New Roman" w:cs="Times New Roman"/>
          <w:szCs w:val="24"/>
        </w:rPr>
        <w:t>g</w:t>
      </w:r>
      <w:r w:rsidR="00396685">
        <w:rPr>
          <w:rFonts w:ascii="Times New Roman" w:hAnsi="Times New Roman" w:cs="Times New Roman"/>
          <w:szCs w:val="24"/>
        </w:rPr>
        <w:t>us</w:t>
      </w:r>
      <w:r w:rsidR="00280853">
        <w:rPr>
          <w:rFonts w:ascii="Times New Roman" w:hAnsi="Times New Roman" w:cs="Times New Roman"/>
          <w:szCs w:val="24"/>
        </w:rPr>
        <w:t>“</w:t>
      </w:r>
      <w:del w:id="117" w:author="Inge Mehide - JUSTDIGI" w:date="2025-07-07T15:35:00Z" w16du:dateUtc="2025-07-07T12:35:00Z">
        <w:r w:rsidR="00280853" w:rsidDel="000A2349">
          <w:rPr>
            <w:rFonts w:ascii="Times New Roman" w:hAnsi="Times New Roman" w:cs="Times New Roman"/>
            <w:szCs w:val="24"/>
          </w:rPr>
          <w:delText xml:space="preserve"> vastavas käändes</w:delText>
        </w:r>
      </w:del>
      <w:r w:rsidRPr="002245F2">
        <w:rPr>
          <w:rFonts w:ascii="Times New Roman" w:hAnsi="Times New Roman" w:cs="Times New Roman"/>
          <w:szCs w:val="24"/>
        </w:rPr>
        <w:t>;</w:t>
      </w:r>
    </w:p>
    <w:p w14:paraId="698A132B" w14:textId="77777777" w:rsidR="00D25E70" w:rsidRPr="002245F2" w:rsidRDefault="00D25E70" w:rsidP="002245F2">
      <w:pPr>
        <w:spacing w:after="0" w:line="240" w:lineRule="auto"/>
        <w:jc w:val="both"/>
        <w:rPr>
          <w:rFonts w:ascii="Times New Roman" w:hAnsi="Times New Roman" w:cs="Times New Roman"/>
          <w:szCs w:val="24"/>
        </w:rPr>
      </w:pPr>
    </w:p>
    <w:p w14:paraId="68B166E8" w14:textId="731BDB5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C42C3C">
        <w:rPr>
          <w:rFonts w:ascii="Times New Roman" w:hAnsi="Times New Roman" w:cs="Times New Roman"/>
          <w:b/>
          <w:szCs w:val="24"/>
        </w:rPr>
        <w:t>3</w:t>
      </w:r>
      <w:r w:rsidRPr="002245F2">
        <w:rPr>
          <w:rFonts w:ascii="Times New Roman" w:hAnsi="Times New Roman" w:cs="Times New Roman"/>
          <w:b/>
          <w:szCs w:val="24"/>
        </w:rPr>
        <w:t xml:space="preserve">) </w:t>
      </w:r>
      <w:r w:rsidRPr="002245F2">
        <w:rPr>
          <w:rFonts w:ascii="Times New Roman" w:hAnsi="Times New Roman" w:cs="Times New Roman"/>
          <w:szCs w:val="24"/>
        </w:rPr>
        <w:t>paragrahvi 26 lõiget 3 täiendatakse punktiga 5 järgmises sõnastuses:</w:t>
      </w:r>
    </w:p>
    <w:p w14:paraId="78C5AF0A" w14:textId="1F6B11DB"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„5) planeerimisseaduse </w:t>
      </w:r>
      <w:r w:rsidR="00C574E6" w:rsidRPr="002245F2">
        <w:rPr>
          <w:rFonts w:ascii="Times New Roman" w:hAnsi="Times New Roman" w:cs="Times New Roman"/>
          <w:szCs w:val="24"/>
        </w:rPr>
        <w:t>§</w:t>
      </w:r>
      <w:r w:rsidR="00C574E6">
        <w:rPr>
          <w:rFonts w:ascii="Times New Roman" w:hAnsi="Times New Roman" w:cs="Times New Roman"/>
          <w:szCs w:val="24"/>
        </w:rPr>
        <w:t>-</w:t>
      </w:r>
      <w:r w:rsidRPr="002245F2">
        <w:rPr>
          <w:rFonts w:ascii="Times New Roman" w:hAnsi="Times New Roman" w:cs="Times New Roman"/>
          <w:szCs w:val="24"/>
        </w:rPr>
        <w:t xml:space="preserve">des </w:t>
      </w:r>
      <w:r w:rsidR="00EF6B52" w:rsidRPr="002245F2">
        <w:rPr>
          <w:rFonts w:ascii="Times New Roman" w:hAnsi="Times New Roman" w:cs="Times New Roman"/>
          <w:szCs w:val="24"/>
        </w:rPr>
        <w:t>8, 10</w:t>
      </w:r>
      <w:r w:rsidRPr="002245F2">
        <w:rPr>
          <w:rFonts w:ascii="Times New Roman" w:hAnsi="Times New Roman" w:cs="Times New Roman"/>
          <w:szCs w:val="24"/>
        </w:rPr>
        <w:t xml:space="preserve"> ja </w:t>
      </w:r>
      <w:r w:rsidR="00EF6B52" w:rsidRPr="002245F2">
        <w:rPr>
          <w:rFonts w:ascii="Times New Roman" w:hAnsi="Times New Roman" w:cs="Times New Roman"/>
          <w:szCs w:val="24"/>
        </w:rPr>
        <w:t>12</w:t>
      </w:r>
      <w:r w:rsidRPr="002245F2">
        <w:rPr>
          <w:rFonts w:ascii="Times New Roman" w:hAnsi="Times New Roman" w:cs="Times New Roman"/>
          <w:szCs w:val="24"/>
        </w:rPr>
        <w:t xml:space="preserve"> sätestatud põhimõtteid.“;</w:t>
      </w:r>
    </w:p>
    <w:p w14:paraId="3A6F96AF" w14:textId="77777777" w:rsidR="007018DC" w:rsidRDefault="007018DC" w:rsidP="002245F2">
      <w:pPr>
        <w:spacing w:after="0" w:line="240" w:lineRule="auto"/>
        <w:jc w:val="both"/>
        <w:rPr>
          <w:rFonts w:ascii="Times New Roman" w:hAnsi="Times New Roman" w:cs="Times New Roman"/>
          <w:szCs w:val="24"/>
        </w:rPr>
      </w:pPr>
    </w:p>
    <w:p w14:paraId="404DDC68" w14:textId="7B16304F" w:rsidR="007018DC" w:rsidRPr="002245F2" w:rsidRDefault="00EA7D4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34</w:t>
      </w:r>
      <w:r w:rsidR="007018DC" w:rsidRPr="007018DC">
        <w:rPr>
          <w:rFonts w:ascii="Times New Roman" w:hAnsi="Times New Roman" w:cs="Times New Roman"/>
          <w:b/>
          <w:bCs/>
          <w:szCs w:val="24"/>
        </w:rPr>
        <w:t>)</w:t>
      </w:r>
      <w:r w:rsidR="007018DC">
        <w:rPr>
          <w:rFonts w:ascii="Times New Roman" w:hAnsi="Times New Roman" w:cs="Times New Roman"/>
          <w:szCs w:val="24"/>
        </w:rPr>
        <w:t xml:space="preserve"> paragrahvi 26 lõike 4 punktis</w:t>
      </w:r>
      <w:r w:rsidR="0096641B">
        <w:rPr>
          <w:rFonts w:ascii="Times New Roman" w:hAnsi="Times New Roman" w:cs="Times New Roman"/>
          <w:szCs w:val="24"/>
        </w:rPr>
        <w:t>t</w:t>
      </w:r>
      <w:r w:rsidR="007018DC">
        <w:rPr>
          <w:rFonts w:ascii="Times New Roman" w:hAnsi="Times New Roman" w:cs="Times New Roman"/>
          <w:szCs w:val="24"/>
        </w:rPr>
        <w:t xml:space="preserve"> 7 </w:t>
      </w:r>
      <w:r w:rsidR="0096641B">
        <w:rPr>
          <w:rFonts w:ascii="Times New Roman" w:hAnsi="Times New Roman" w:cs="Times New Roman"/>
          <w:szCs w:val="24"/>
        </w:rPr>
        <w:t>jäetakse välja</w:t>
      </w:r>
      <w:r w:rsidR="007018DC">
        <w:rPr>
          <w:rFonts w:ascii="Times New Roman" w:hAnsi="Times New Roman" w:cs="Times New Roman"/>
          <w:szCs w:val="24"/>
        </w:rPr>
        <w:t xml:space="preserve"> tekstiosa „</w:t>
      </w:r>
      <w:r w:rsidR="007018DC" w:rsidRPr="007018DC">
        <w:rPr>
          <w:rFonts w:ascii="Times New Roman" w:hAnsi="Times New Roman" w:cs="Times New Roman"/>
          <w:szCs w:val="24"/>
        </w:rPr>
        <w:t>maa- või veealal asuvate ehitiste</w:t>
      </w:r>
      <w:r w:rsidR="007018DC">
        <w:rPr>
          <w:rFonts w:ascii="Times New Roman" w:hAnsi="Times New Roman" w:cs="Times New Roman"/>
          <w:szCs w:val="24"/>
        </w:rPr>
        <w:t>“;</w:t>
      </w:r>
    </w:p>
    <w:p w14:paraId="4D1C57B7" w14:textId="77777777" w:rsidR="00D25E70" w:rsidRPr="002245F2" w:rsidRDefault="00D25E70" w:rsidP="002245F2">
      <w:pPr>
        <w:spacing w:after="0" w:line="240" w:lineRule="auto"/>
        <w:jc w:val="both"/>
        <w:rPr>
          <w:rFonts w:ascii="Times New Roman" w:hAnsi="Times New Roman" w:cs="Times New Roman"/>
          <w:szCs w:val="24"/>
        </w:rPr>
      </w:pPr>
    </w:p>
    <w:p w14:paraId="52D90DE4" w14:textId="649A0347" w:rsidR="006C7FD1" w:rsidRPr="002245F2" w:rsidRDefault="00EF6B52"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3</w:t>
      </w:r>
      <w:r w:rsidR="003E13F2">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w:t>
      </w:r>
      <w:r w:rsidR="0029782A">
        <w:rPr>
          <w:rFonts w:ascii="Times New Roman" w:hAnsi="Times New Roman" w:cs="Times New Roman"/>
          <w:szCs w:val="24"/>
        </w:rPr>
        <w:t>k</w:t>
      </w:r>
      <w:r w:rsidR="007B0BBF" w:rsidRPr="002245F2">
        <w:rPr>
          <w:rFonts w:ascii="Times New Roman" w:hAnsi="Times New Roman" w:cs="Times New Roman"/>
          <w:szCs w:val="24"/>
        </w:rPr>
        <w:t xml:space="preserve">e 1 </w:t>
      </w:r>
      <w:r w:rsidR="00095A06">
        <w:rPr>
          <w:rFonts w:ascii="Times New Roman" w:hAnsi="Times New Roman" w:cs="Times New Roman"/>
          <w:szCs w:val="24"/>
        </w:rPr>
        <w:t xml:space="preserve">sissejuhatav lauseosa </w:t>
      </w:r>
      <w:r w:rsidR="007B0BBF" w:rsidRPr="002245F2">
        <w:rPr>
          <w:rFonts w:ascii="Times New Roman" w:hAnsi="Times New Roman" w:cs="Times New Roman"/>
          <w:szCs w:val="24"/>
        </w:rPr>
        <w:t>muudetakse ja sõnastatakse järgmiselt:</w:t>
      </w:r>
    </w:p>
    <w:p w14:paraId="6BF6B606" w14:textId="77777777" w:rsidR="006C7FD1" w:rsidRPr="002245F2" w:rsidRDefault="007B0BBF" w:rsidP="002245F2">
      <w:pPr>
        <w:spacing w:after="0" w:line="240" w:lineRule="auto"/>
        <w:jc w:val="both"/>
        <w:rPr>
          <w:rFonts w:ascii="Times New Roman" w:hAnsi="Times New Roman" w:cs="Times New Roman"/>
          <w:szCs w:val="24"/>
        </w:rPr>
      </w:pPr>
      <w:commentRangeStart w:id="118"/>
      <w:r w:rsidRPr="002245F2">
        <w:rPr>
          <w:rFonts w:ascii="Times New Roman" w:hAnsi="Times New Roman" w:cs="Times New Roman"/>
          <w:szCs w:val="24"/>
        </w:rPr>
        <w:t>„</w:t>
      </w:r>
      <w:del w:id="119" w:author="Maria Sults - JUSTDIGI" w:date="2025-07-10T13:07:00Z" w16du:dateUtc="2025-07-10T10:07:00Z">
        <w:r w:rsidRPr="002245F2" w:rsidDel="00D96FB7">
          <w:rPr>
            <w:rFonts w:ascii="Times New Roman" w:hAnsi="Times New Roman" w:cs="Times New Roman"/>
            <w:szCs w:val="24"/>
          </w:rPr>
          <w:delText>(1</w:delText>
        </w:r>
      </w:del>
      <w:del w:id="120" w:author="Maria Sults - JUSTDIGI" w:date="2025-07-10T13:06:00Z" w16du:dateUtc="2025-07-10T10:06:00Z">
        <w:r w:rsidRPr="002245F2" w:rsidDel="00D96FB7">
          <w:rPr>
            <w:rFonts w:ascii="Times New Roman" w:hAnsi="Times New Roman" w:cs="Times New Roman"/>
            <w:szCs w:val="24"/>
          </w:rPr>
          <w:delText xml:space="preserve">) </w:delText>
        </w:r>
      </w:del>
      <w:commentRangeEnd w:id="118"/>
      <w:r w:rsidR="00CF11E0">
        <w:rPr>
          <w:rStyle w:val="Kommentaariviide"/>
        </w:rPr>
        <w:commentReference w:id="118"/>
      </w:r>
      <w:r w:rsidRPr="002245F2">
        <w:rPr>
          <w:rFonts w:ascii="Times New Roman" w:hAnsi="Times New Roman" w:cs="Times New Roman"/>
          <w:szCs w:val="24"/>
        </w:rPr>
        <w:t>Detailplaneeringu olemasolu korral võib pädev asutus põhjendatud juhul anda detailplaneeringus käsitletud ehitise ehitusprojekti koostamiseks projekteerimistingimusi, kui:“;</w:t>
      </w:r>
    </w:p>
    <w:p w14:paraId="55C4030C" w14:textId="77777777" w:rsidR="00D25E70" w:rsidRPr="002245F2" w:rsidRDefault="00D25E70" w:rsidP="002245F2">
      <w:pPr>
        <w:spacing w:after="0" w:line="240" w:lineRule="auto"/>
        <w:jc w:val="both"/>
        <w:rPr>
          <w:rFonts w:ascii="Times New Roman" w:hAnsi="Times New Roman" w:cs="Times New Roman"/>
          <w:szCs w:val="24"/>
        </w:rPr>
      </w:pPr>
    </w:p>
    <w:p w14:paraId="72B1E7FB" w14:textId="1C493041" w:rsidR="006C7FD1" w:rsidRPr="002245F2" w:rsidRDefault="003E13F2" w:rsidP="002245F2">
      <w:pPr>
        <w:spacing w:after="0" w:line="240" w:lineRule="auto"/>
        <w:jc w:val="both"/>
        <w:rPr>
          <w:rFonts w:ascii="Times New Roman" w:hAnsi="Times New Roman" w:cs="Times New Roman"/>
          <w:szCs w:val="24"/>
        </w:rPr>
      </w:pPr>
      <w:r>
        <w:rPr>
          <w:rFonts w:ascii="Times New Roman" w:hAnsi="Times New Roman" w:cs="Times New Roman"/>
          <w:b/>
          <w:szCs w:val="24"/>
        </w:rPr>
        <w:t>36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lõike 1 punkt 2 muudetakse ja sõnastatakse järgmiselt:</w:t>
      </w:r>
    </w:p>
    <w:p w14:paraId="2E1D864A"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detailplaneeringu kehtestamise järel on ilmnenud olulisi uusi asjaolusid või on toimunud oluline muudatus planeeringualal või selle mõjualal, mille tõttu ei ole enam võimalik detailplaneeringut täielikult ellu viia, või“;</w:t>
      </w:r>
    </w:p>
    <w:p w14:paraId="1AC20E06" w14:textId="77777777" w:rsidR="00D25E70" w:rsidRPr="002245F2" w:rsidRDefault="00D25E70" w:rsidP="002245F2">
      <w:pPr>
        <w:spacing w:after="0" w:line="240" w:lineRule="auto"/>
        <w:jc w:val="both"/>
        <w:rPr>
          <w:rFonts w:ascii="Times New Roman" w:hAnsi="Times New Roman" w:cs="Times New Roman"/>
          <w:szCs w:val="24"/>
        </w:rPr>
      </w:pPr>
    </w:p>
    <w:p w14:paraId="79E20488" w14:textId="470B475A" w:rsidR="006C7FD1" w:rsidRPr="002245F2" w:rsidRDefault="00683034" w:rsidP="002245F2">
      <w:pPr>
        <w:spacing w:after="0" w:line="240" w:lineRule="auto"/>
        <w:jc w:val="both"/>
        <w:rPr>
          <w:rFonts w:ascii="Times New Roman" w:hAnsi="Times New Roman" w:cs="Times New Roman"/>
          <w:szCs w:val="24"/>
        </w:rPr>
      </w:pPr>
      <w:r>
        <w:rPr>
          <w:rFonts w:ascii="Times New Roman" w:hAnsi="Times New Roman" w:cs="Times New Roman"/>
          <w:b/>
          <w:szCs w:val="24"/>
        </w:rPr>
        <w:t>37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27 lõige 3 muudetakse ja sõnastatakse järgmiselt:</w:t>
      </w:r>
    </w:p>
    <w:p w14:paraId="6ED4E1BF" w14:textId="2300C93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Käesoleva paragrahvi lõike 1 alusel ei anta projekteerimistingimusi detailplaneeringus kehtestatud planeeringulahenduse olemuslikuks muutmiseks, üldplaneeringut muutva detailplaneeringu täpsustamiseks üldplaneeringut muutvas osas, </w:t>
      </w:r>
      <w:commentRangeStart w:id="121"/>
      <w:r w:rsidRPr="002245F2">
        <w:rPr>
          <w:rFonts w:ascii="Times New Roman" w:hAnsi="Times New Roman" w:cs="Times New Roman"/>
          <w:szCs w:val="24"/>
        </w:rPr>
        <w:t>avalik</w:t>
      </w:r>
      <w:del w:id="122" w:author="Inge Mehide - JUSTDIGI" w:date="2025-07-07T15:49:00Z" w16du:dateUtc="2025-07-07T12:49:00Z">
        <w:r w:rsidRPr="002245F2" w:rsidDel="00401823">
          <w:rPr>
            <w:rFonts w:ascii="Times New Roman" w:hAnsi="Times New Roman" w:cs="Times New Roman"/>
            <w:szCs w:val="24"/>
          </w:rPr>
          <w:delText>k</w:delText>
        </w:r>
      </w:del>
      <w:r w:rsidRPr="002245F2">
        <w:rPr>
          <w:rFonts w:ascii="Times New Roman" w:hAnsi="Times New Roman" w:cs="Times New Roman"/>
          <w:szCs w:val="24"/>
        </w:rPr>
        <w:t>u</w:t>
      </w:r>
      <w:ins w:id="123" w:author="Inge Mehide - JUSTDIGI" w:date="2025-07-07T15:49:00Z" w16du:dateUtc="2025-07-07T12:49:00Z">
        <w:r w:rsidR="00401823">
          <w:rPr>
            <w:rFonts w:ascii="Times New Roman" w:hAnsi="Times New Roman" w:cs="Times New Roman"/>
            <w:szCs w:val="24"/>
          </w:rPr>
          <w:t>s</w:t>
        </w:r>
      </w:ins>
      <w:r w:rsidRPr="002245F2">
        <w:rPr>
          <w:rFonts w:ascii="Times New Roman" w:hAnsi="Times New Roman" w:cs="Times New Roman"/>
          <w:szCs w:val="24"/>
        </w:rPr>
        <w:t xml:space="preserve"> veekogus</w:t>
      </w:r>
      <w:del w:id="124" w:author="Inge Mehide - JUSTDIGI" w:date="2025-07-07T15:49:00Z" w16du:dateUtc="2025-07-07T12:49:00Z">
        <w:r w:rsidRPr="002245F2" w:rsidDel="00401823">
          <w:rPr>
            <w:rFonts w:ascii="Times New Roman" w:hAnsi="Times New Roman" w:cs="Times New Roman"/>
            <w:szCs w:val="24"/>
          </w:rPr>
          <w:delText>se</w:delText>
        </w:r>
      </w:del>
      <w:r w:rsidRPr="002245F2">
        <w:rPr>
          <w:rFonts w:ascii="Times New Roman" w:hAnsi="Times New Roman" w:cs="Times New Roman"/>
          <w:szCs w:val="24"/>
        </w:rPr>
        <w:t xml:space="preserve"> kaldaga püsivalt ühendatud või kaldaga funktsionaalselt seotud ehitistele</w:t>
      </w:r>
      <w:commentRangeEnd w:id="121"/>
      <w:r w:rsidR="00401823" w:rsidRPr="002245F2">
        <w:rPr>
          <w:rStyle w:val="Kommentaariviide"/>
          <w:rFonts w:ascii="Times New Roman" w:hAnsi="Times New Roman" w:cs="Times New Roman"/>
          <w:sz w:val="24"/>
          <w:szCs w:val="24"/>
        </w:rPr>
        <w:commentReference w:id="121"/>
      </w:r>
      <w:r w:rsidRPr="002245F2">
        <w:rPr>
          <w:rFonts w:ascii="Times New Roman" w:hAnsi="Times New Roman" w:cs="Times New Roman"/>
          <w:szCs w:val="24"/>
        </w:rPr>
        <w:t xml:space="preserve"> lisatingimuste andmiseks ega riigi või kohaliku omavalitsuse eriplaneeringu täiendamiseks.“;</w:t>
      </w:r>
    </w:p>
    <w:p w14:paraId="08855E9B" w14:textId="77777777" w:rsidR="00D25E70" w:rsidRPr="002245F2" w:rsidRDefault="00D25E70" w:rsidP="002245F2">
      <w:pPr>
        <w:spacing w:after="0" w:line="240" w:lineRule="auto"/>
        <w:jc w:val="both"/>
        <w:rPr>
          <w:rFonts w:ascii="Times New Roman" w:hAnsi="Times New Roman" w:cs="Times New Roman"/>
          <w:szCs w:val="24"/>
        </w:rPr>
      </w:pPr>
    </w:p>
    <w:p w14:paraId="77E53E77" w14:textId="2773A31A" w:rsidR="006C7FD1" w:rsidRPr="002245F2" w:rsidRDefault="005B5239" w:rsidP="002245F2">
      <w:pPr>
        <w:spacing w:after="0" w:line="240" w:lineRule="auto"/>
        <w:jc w:val="both"/>
        <w:rPr>
          <w:rFonts w:ascii="Times New Roman" w:hAnsi="Times New Roman" w:cs="Times New Roman"/>
          <w:szCs w:val="24"/>
        </w:rPr>
      </w:pPr>
      <w:r>
        <w:rPr>
          <w:rFonts w:ascii="Times New Roman" w:hAnsi="Times New Roman" w:cs="Times New Roman"/>
          <w:b/>
          <w:szCs w:val="24"/>
        </w:rPr>
        <w:t>38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27 lõike 4 </w:t>
      </w:r>
      <w:r w:rsidR="00AB619C">
        <w:rPr>
          <w:rFonts w:ascii="Times New Roman" w:hAnsi="Times New Roman" w:cs="Times New Roman"/>
          <w:szCs w:val="24"/>
        </w:rPr>
        <w:t xml:space="preserve">sissejuhatavast lauseosast </w:t>
      </w:r>
      <w:r w:rsidR="007B0BBF" w:rsidRPr="002245F2">
        <w:rPr>
          <w:rFonts w:ascii="Times New Roman" w:hAnsi="Times New Roman" w:cs="Times New Roman"/>
          <w:szCs w:val="24"/>
        </w:rPr>
        <w:t>jäetakse välja tekstiosa „hoone või olulise rajatise“;</w:t>
      </w:r>
    </w:p>
    <w:p w14:paraId="1429E737" w14:textId="77777777" w:rsidR="00D25E70" w:rsidRPr="002245F2" w:rsidRDefault="00D25E70" w:rsidP="002245F2">
      <w:pPr>
        <w:spacing w:after="0" w:line="240" w:lineRule="auto"/>
        <w:jc w:val="both"/>
        <w:rPr>
          <w:rFonts w:ascii="Times New Roman" w:hAnsi="Times New Roman" w:cs="Times New Roman"/>
          <w:szCs w:val="24"/>
        </w:rPr>
      </w:pPr>
    </w:p>
    <w:p w14:paraId="309A5298" w14:textId="11EDD5ED" w:rsidR="006C7FD1" w:rsidRPr="002245F2" w:rsidRDefault="00213196" w:rsidP="002245F2">
      <w:pPr>
        <w:spacing w:after="0" w:line="240" w:lineRule="auto"/>
        <w:jc w:val="both"/>
        <w:rPr>
          <w:rFonts w:ascii="Times New Roman" w:hAnsi="Times New Roman" w:cs="Times New Roman"/>
          <w:szCs w:val="24"/>
        </w:rPr>
      </w:pPr>
      <w:r>
        <w:rPr>
          <w:rFonts w:ascii="Times New Roman" w:hAnsi="Times New Roman" w:cs="Times New Roman"/>
          <w:b/>
          <w:szCs w:val="24"/>
        </w:rPr>
        <w:t>39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27 lõike 4 punktid 1 ja 2 muudetakse </w:t>
      </w:r>
      <w:del w:id="125" w:author="Inge Mehide - JUSTDIGI" w:date="2025-07-07T15:56:00Z" w16du:dateUtc="2025-07-07T12:56:00Z">
        <w:r w:rsidR="007B0BBF" w:rsidRPr="002245F2" w:rsidDel="00107C3B">
          <w:rPr>
            <w:rFonts w:ascii="Times New Roman" w:hAnsi="Times New Roman" w:cs="Times New Roman"/>
            <w:szCs w:val="24"/>
          </w:rPr>
          <w:delText xml:space="preserve">ja </w:delText>
        </w:r>
      </w:del>
      <w:ins w:id="126" w:author="Inge Mehide - JUSTDIGI" w:date="2025-07-07T15:56:00Z" w16du:dateUtc="2025-07-07T12:56:00Z">
        <w:r w:rsidR="00107C3B">
          <w:rPr>
            <w:rFonts w:ascii="Times New Roman" w:hAnsi="Times New Roman" w:cs="Times New Roman"/>
            <w:szCs w:val="24"/>
          </w:rPr>
          <w:t>ning</w:t>
        </w:r>
        <w:r w:rsidR="00107C3B" w:rsidRPr="002245F2">
          <w:rPr>
            <w:rFonts w:ascii="Times New Roman" w:hAnsi="Times New Roman" w:cs="Times New Roman"/>
            <w:szCs w:val="24"/>
          </w:rPr>
          <w:t xml:space="preserve"> </w:t>
        </w:r>
      </w:ins>
      <w:r w:rsidR="007B0BBF" w:rsidRPr="002245F2">
        <w:rPr>
          <w:rFonts w:ascii="Times New Roman" w:hAnsi="Times New Roman" w:cs="Times New Roman"/>
          <w:szCs w:val="24"/>
        </w:rPr>
        <w:t>sõnastatakse järgmiselt:</w:t>
      </w:r>
    </w:p>
    <w:p w14:paraId="2B5F5255" w14:textId="1FB89FC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krundi kasutamise sihtotstarvete osakaalu, kui </w:t>
      </w:r>
      <w:r w:rsidR="00601EB2">
        <w:rPr>
          <w:rFonts w:ascii="Times New Roman" w:hAnsi="Times New Roman" w:cs="Times New Roman"/>
          <w:szCs w:val="24"/>
        </w:rPr>
        <w:t>need</w:t>
      </w:r>
      <w:r w:rsidRPr="002245F2">
        <w:rPr>
          <w:rFonts w:ascii="Times New Roman" w:hAnsi="Times New Roman" w:cs="Times New Roman"/>
          <w:szCs w:val="24"/>
        </w:rPr>
        <w:t xml:space="preserve"> sihtotstarbed on sellele krundile detailplaneeringus kindlaks määratud;</w:t>
      </w:r>
    </w:p>
    <w:p w14:paraId="02E65ACD" w14:textId="2731958C"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hoonestusala, kuid mitte rohkem kui </w:t>
      </w:r>
      <w:commentRangeStart w:id="127"/>
      <w:del w:id="128" w:author="Inge Mehide - JUSTDIGI" w:date="2025-07-07T15:57:00Z" w16du:dateUtc="2025-07-07T12:57:00Z">
        <w:r w:rsidRPr="002245F2" w:rsidDel="002A22DE">
          <w:rPr>
            <w:rFonts w:ascii="Times New Roman" w:hAnsi="Times New Roman" w:cs="Times New Roman"/>
            <w:szCs w:val="24"/>
          </w:rPr>
          <w:delText xml:space="preserve">10 </w:delText>
        </w:r>
      </w:del>
      <w:commentRangeEnd w:id="127"/>
      <w:r w:rsidR="00473B8C">
        <w:rPr>
          <w:rStyle w:val="Kommentaariviide"/>
          <w:rFonts w:ascii="Times New Roman" w:hAnsi="Times New Roman" w:cs="Times New Roman"/>
          <w:sz w:val="24"/>
          <w:szCs w:val="24"/>
        </w:rPr>
        <w:commentReference w:id="127"/>
      </w:r>
      <w:ins w:id="129" w:author="Inge Mehide - JUSTDIGI" w:date="2025-07-07T15:57:00Z" w16du:dateUtc="2025-07-07T12:57:00Z">
        <w:r w:rsidR="002A22DE">
          <w:rPr>
            <w:rFonts w:ascii="Times New Roman" w:hAnsi="Times New Roman" w:cs="Times New Roman"/>
            <w:szCs w:val="24"/>
          </w:rPr>
          <w:t>kümne</w:t>
        </w:r>
        <w:r w:rsidR="002A22DE" w:rsidRPr="002245F2">
          <w:rPr>
            <w:rFonts w:ascii="Times New Roman" w:hAnsi="Times New Roman" w:cs="Times New Roman"/>
            <w:szCs w:val="24"/>
          </w:rPr>
          <w:t xml:space="preserve"> </w:t>
        </w:r>
      </w:ins>
      <w:r w:rsidRPr="002245F2">
        <w:rPr>
          <w:rFonts w:ascii="Times New Roman" w:hAnsi="Times New Roman" w:cs="Times New Roman"/>
          <w:szCs w:val="24"/>
        </w:rPr>
        <w:t>protsendi ulatuses esialgsest lahendusest;“;</w:t>
      </w:r>
    </w:p>
    <w:p w14:paraId="32674AF0" w14:textId="77777777" w:rsidR="00D25E70" w:rsidRPr="002245F2" w:rsidRDefault="00D25E70" w:rsidP="002245F2">
      <w:pPr>
        <w:spacing w:after="0" w:line="240" w:lineRule="auto"/>
        <w:jc w:val="both"/>
        <w:rPr>
          <w:rFonts w:ascii="Times New Roman" w:hAnsi="Times New Roman" w:cs="Times New Roman"/>
          <w:szCs w:val="24"/>
        </w:rPr>
      </w:pPr>
    </w:p>
    <w:p w14:paraId="5A362EBB" w14:textId="3E13FBB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27 lõike 4 punkti 5 täiendatakse pärast tekstiosa „võimalikku asukohta“ tekstiosaga „ja rajatise liiki“;</w:t>
      </w:r>
    </w:p>
    <w:p w14:paraId="4146965C" w14:textId="77777777" w:rsidR="00D25E70" w:rsidRPr="002245F2" w:rsidRDefault="00D25E70" w:rsidP="002245F2">
      <w:pPr>
        <w:spacing w:after="0" w:line="240" w:lineRule="auto"/>
        <w:jc w:val="both"/>
        <w:rPr>
          <w:rFonts w:ascii="Times New Roman" w:hAnsi="Times New Roman" w:cs="Times New Roman"/>
          <w:szCs w:val="24"/>
        </w:rPr>
      </w:pPr>
    </w:p>
    <w:p w14:paraId="6BABA7FB" w14:textId="7568740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27 lõike 4 punkt 8 muudetakse ja sõnastatakse järgmiselt:</w:t>
      </w:r>
    </w:p>
    <w:p w14:paraId="3358362E" w14:textId="3D188A3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 planeeringuala krundijaotust tingimusel, et planeeringualale esialg</w:t>
      </w:r>
      <w:r w:rsidR="007604AE">
        <w:rPr>
          <w:rFonts w:ascii="Times New Roman" w:hAnsi="Times New Roman" w:cs="Times New Roman"/>
          <w:szCs w:val="24"/>
        </w:rPr>
        <w:t>u</w:t>
      </w:r>
      <w:r w:rsidRPr="002245F2">
        <w:rPr>
          <w:rFonts w:ascii="Times New Roman" w:hAnsi="Times New Roman" w:cs="Times New Roman"/>
          <w:szCs w:val="24"/>
        </w:rPr>
        <w:t xml:space="preserve"> antud ehitusõigus</w:t>
      </w:r>
      <w:r w:rsidR="00C26046" w:rsidRPr="00C26046">
        <w:rPr>
          <w:rFonts w:ascii="Times New Roman" w:hAnsi="Times New Roman" w:cs="Times New Roman"/>
          <w:szCs w:val="24"/>
        </w:rPr>
        <w:t xml:space="preserve"> </w:t>
      </w:r>
      <w:r w:rsidR="00C26046" w:rsidRPr="002245F2">
        <w:rPr>
          <w:rFonts w:ascii="Times New Roman" w:hAnsi="Times New Roman" w:cs="Times New Roman"/>
          <w:szCs w:val="24"/>
        </w:rPr>
        <w:t>ei muutu</w:t>
      </w:r>
      <w:r w:rsidRPr="002245F2">
        <w:rPr>
          <w:rFonts w:ascii="Times New Roman" w:hAnsi="Times New Roman" w:cs="Times New Roman"/>
          <w:szCs w:val="24"/>
        </w:rPr>
        <w:t>.“;</w:t>
      </w:r>
    </w:p>
    <w:p w14:paraId="0F3B860A" w14:textId="77777777" w:rsidR="00D25E70" w:rsidRPr="002245F2" w:rsidRDefault="00D25E70" w:rsidP="002245F2">
      <w:pPr>
        <w:spacing w:after="0" w:line="240" w:lineRule="auto"/>
        <w:jc w:val="both"/>
        <w:rPr>
          <w:rFonts w:ascii="Times New Roman" w:hAnsi="Times New Roman" w:cs="Times New Roman"/>
          <w:szCs w:val="24"/>
        </w:rPr>
      </w:pPr>
    </w:p>
    <w:p w14:paraId="5A234F10" w14:textId="5575000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29 lõike 2 punkt 4 muudetakse ja sõnastatakse järgmiselt:</w:t>
      </w:r>
    </w:p>
    <w:p w14:paraId="179CF62D" w14:textId="2D0E679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projekteerimistingimuste taotlemise eesmärk, sealhulgas kavandatava ehitise kirjeldus või sellega seo</w:t>
      </w:r>
      <w:r w:rsidR="00472884">
        <w:rPr>
          <w:rFonts w:ascii="Times New Roman" w:hAnsi="Times New Roman" w:cs="Times New Roman"/>
          <w:szCs w:val="24"/>
        </w:rPr>
        <w:t>tud</w:t>
      </w:r>
      <w:r w:rsidRPr="002245F2">
        <w:rPr>
          <w:rFonts w:ascii="Times New Roman" w:hAnsi="Times New Roman" w:cs="Times New Roman"/>
          <w:szCs w:val="24"/>
        </w:rPr>
        <w:t xml:space="preserve"> ehitamise liik ja võimalik asukoht kinnisasjal;“;</w:t>
      </w:r>
    </w:p>
    <w:p w14:paraId="51B7A14F" w14:textId="77777777" w:rsidR="00D25E70" w:rsidRPr="002245F2" w:rsidRDefault="00D25E70" w:rsidP="002245F2">
      <w:pPr>
        <w:spacing w:after="0" w:line="240" w:lineRule="auto"/>
        <w:jc w:val="both"/>
        <w:rPr>
          <w:rFonts w:ascii="Times New Roman" w:hAnsi="Times New Roman" w:cs="Times New Roman"/>
          <w:szCs w:val="24"/>
        </w:rPr>
      </w:pPr>
    </w:p>
    <w:p w14:paraId="4BBACDDB" w14:textId="2740DC64" w:rsidR="006C7FD1" w:rsidRPr="002245F2" w:rsidRDefault="0074024A"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4</w:t>
      </w:r>
      <w:r w:rsidR="0099128E">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35 täiendatakse lõikega 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58782A64" w14:textId="270BC40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Ehitusteatis esitatakse Tarbijakaitse ja Tehnilise Järelevalve Ametile, kui ehitise ehitamise aluseks on riigi eriplaneering või ehitise ehitamine on seotud riigi eriplaneeringu</w:t>
      </w:r>
      <w:r w:rsidR="00B71516">
        <w:rPr>
          <w:rFonts w:ascii="Times New Roman" w:hAnsi="Times New Roman" w:cs="Times New Roman"/>
          <w:szCs w:val="24"/>
        </w:rPr>
        <w:t xml:space="preserve"> kohase</w:t>
      </w:r>
      <w:r w:rsidRPr="002245F2">
        <w:rPr>
          <w:rFonts w:ascii="Times New Roman" w:hAnsi="Times New Roman" w:cs="Times New Roman"/>
          <w:szCs w:val="24"/>
        </w:rPr>
        <w:t xml:space="preserve"> ehitise ehitamisega.“;</w:t>
      </w:r>
    </w:p>
    <w:p w14:paraId="5BB95E5B" w14:textId="77777777" w:rsidR="00D25E70" w:rsidRPr="002245F2" w:rsidRDefault="00D25E70" w:rsidP="002245F2">
      <w:pPr>
        <w:spacing w:after="0" w:line="240" w:lineRule="auto"/>
        <w:jc w:val="both"/>
        <w:rPr>
          <w:rFonts w:ascii="Times New Roman" w:hAnsi="Times New Roman" w:cs="Times New Roman"/>
          <w:szCs w:val="24"/>
        </w:rPr>
      </w:pPr>
    </w:p>
    <w:p w14:paraId="14FF2462" w14:textId="45AFE4E1" w:rsidR="006C7FD1" w:rsidRPr="002245F2" w:rsidRDefault="0099128E" w:rsidP="002245F2">
      <w:pPr>
        <w:spacing w:after="0" w:line="240" w:lineRule="auto"/>
        <w:jc w:val="both"/>
        <w:rPr>
          <w:rFonts w:ascii="Times New Roman" w:hAnsi="Times New Roman" w:cs="Times New Roman"/>
          <w:szCs w:val="24"/>
        </w:rPr>
      </w:pPr>
      <w:r>
        <w:rPr>
          <w:rFonts w:ascii="Times New Roman" w:hAnsi="Times New Roman" w:cs="Times New Roman"/>
          <w:b/>
          <w:szCs w:val="24"/>
        </w:rPr>
        <w:t>44</w:t>
      </w:r>
      <w:r w:rsidR="007B0BBF" w:rsidRPr="00EC0FB2">
        <w:rPr>
          <w:rFonts w:ascii="Times New Roman" w:hAnsi="Times New Roman" w:cs="Times New Roman"/>
          <w:b/>
          <w:szCs w:val="24"/>
        </w:rPr>
        <w:t xml:space="preserve">) </w:t>
      </w:r>
      <w:r w:rsidR="007B0BBF" w:rsidRPr="00EC0FB2">
        <w:rPr>
          <w:rFonts w:ascii="Times New Roman" w:hAnsi="Times New Roman" w:cs="Times New Roman"/>
          <w:szCs w:val="24"/>
        </w:rPr>
        <w:t>paragrahvi 35 lõige 5 muudetakse ja sõnastatakse järgmiselt:</w:t>
      </w:r>
    </w:p>
    <w:p w14:paraId="1B238637" w14:textId="33CC7822"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Kui ehitusloakohustusliku ehitise ehitusprojekt sisaldab ehitisi, mille ehitamisest peab teavitama, asendab ehitusloa taotluse esitamine ehitusteatise esitamist.“;</w:t>
      </w:r>
    </w:p>
    <w:p w14:paraId="1122A2C2" w14:textId="77777777" w:rsidR="00D25E70" w:rsidRPr="002245F2" w:rsidRDefault="00D25E70" w:rsidP="002245F2">
      <w:pPr>
        <w:spacing w:after="0" w:line="240" w:lineRule="auto"/>
        <w:jc w:val="both"/>
        <w:rPr>
          <w:rFonts w:ascii="Times New Roman" w:hAnsi="Times New Roman" w:cs="Times New Roman"/>
          <w:szCs w:val="24"/>
        </w:rPr>
      </w:pPr>
    </w:p>
    <w:p w14:paraId="3CE0B1D0" w14:textId="1A80557B" w:rsidR="006C7FD1" w:rsidRPr="002245F2" w:rsidRDefault="0099128E" w:rsidP="002245F2">
      <w:pPr>
        <w:spacing w:after="0" w:line="240" w:lineRule="auto"/>
        <w:jc w:val="both"/>
        <w:rPr>
          <w:rFonts w:ascii="Times New Roman" w:hAnsi="Times New Roman" w:cs="Times New Roman"/>
          <w:szCs w:val="24"/>
        </w:rPr>
      </w:pPr>
      <w:r>
        <w:rPr>
          <w:rFonts w:ascii="Times New Roman" w:hAnsi="Times New Roman" w:cs="Times New Roman"/>
          <w:b/>
          <w:szCs w:val="24"/>
        </w:rPr>
        <w:t>45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37 tekst muudetakse ja sõnastatakse järgmiselt:</w:t>
      </w:r>
    </w:p>
    <w:p w14:paraId="13125D7E" w14:textId="2AA77BC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„Ehitusteatise alusel võib ehitist ehitada nelja aasta jooksul ehitusteatise esitamisest või </w:t>
      </w:r>
      <w:commentRangeStart w:id="130"/>
      <w:del w:id="131" w:author="Inge Mehide - JUSTDIGI" w:date="2025-07-07T16:05:00Z" w16du:dateUtc="2025-07-07T13:05:00Z">
        <w:r w:rsidRPr="002245F2" w:rsidDel="006405AA">
          <w:rPr>
            <w:rFonts w:ascii="Times New Roman" w:hAnsi="Times New Roman" w:cs="Times New Roman"/>
            <w:szCs w:val="24"/>
          </w:rPr>
          <w:delText>täiendavate</w:delText>
        </w:r>
      </w:del>
      <w:commentRangeEnd w:id="130"/>
      <w:r w:rsidR="00B63D54" w:rsidRPr="002245F2">
        <w:rPr>
          <w:rStyle w:val="Kommentaariviide"/>
          <w:rFonts w:ascii="Times New Roman" w:hAnsi="Times New Roman" w:cs="Times New Roman"/>
          <w:sz w:val="24"/>
          <w:szCs w:val="24"/>
        </w:rPr>
        <w:commentReference w:id="130"/>
      </w:r>
      <w:del w:id="132" w:author="Inge Mehide - JUSTDIGI" w:date="2025-07-07T16:05:00Z" w16du:dateUtc="2025-07-07T13:05:00Z">
        <w:r w:rsidRPr="002245F2" w:rsidDel="006405AA">
          <w:rPr>
            <w:rFonts w:ascii="Times New Roman" w:hAnsi="Times New Roman" w:cs="Times New Roman"/>
            <w:szCs w:val="24"/>
          </w:rPr>
          <w:delText xml:space="preserve"> </w:delText>
        </w:r>
      </w:del>
      <w:ins w:id="133" w:author="Inge Mehide - JUSTDIGI" w:date="2025-07-07T16:05:00Z" w16du:dateUtc="2025-07-07T13:05:00Z">
        <w:r w:rsidR="006405AA">
          <w:rPr>
            <w:rFonts w:ascii="Times New Roman" w:hAnsi="Times New Roman" w:cs="Times New Roman"/>
            <w:szCs w:val="24"/>
          </w:rPr>
          <w:t>lisa</w:t>
        </w:r>
      </w:ins>
      <w:r w:rsidRPr="002245F2">
        <w:rPr>
          <w:rFonts w:ascii="Times New Roman" w:hAnsi="Times New Roman" w:cs="Times New Roman"/>
          <w:szCs w:val="24"/>
        </w:rPr>
        <w:t>nõuete esitamisest või ehitusprojekti heakskiitmisest arvates.“;</w:t>
      </w:r>
    </w:p>
    <w:p w14:paraId="1294CC3A" w14:textId="77777777" w:rsidR="00D25E70" w:rsidRPr="002245F2" w:rsidRDefault="00D25E70" w:rsidP="002245F2">
      <w:pPr>
        <w:spacing w:after="0" w:line="240" w:lineRule="auto"/>
        <w:jc w:val="both"/>
        <w:rPr>
          <w:rFonts w:ascii="Times New Roman" w:hAnsi="Times New Roman" w:cs="Times New Roman"/>
          <w:szCs w:val="24"/>
        </w:rPr>
      </w:pPr>
    </w:p>
    <w:p w14:paraId="429977F3" w14:textId="0CA2B8BB" w:rsidR="006C7FD1" w:rsidRPr="002245F2" w:rsidRDefault="0099128E" w:rsidP="002245F2">
      <w:pPr>
        <w:spacing w:after="0" w:line="240" w:lineRule="auto"/>
        <w:jc w:val="both"/>
        <w:rPr>
          <w:rFonts w:ascii="Times New Roman" w:hAnsi="Times New Roman" w:cs="Times New Roman"/>
          <w:szCs w:val="24"/>
        </w:rPr>
      </w:pPr>
      <w:r>
        <w:rPr>
          <w:rFonts w:ascii="Times New Roman" w:hAnsi="Times New Roman" w:cs="Times New Roman"/>
          <w:b/>
          <w:szCs w:val="24"/>
        </w:rPr>
        <w:t>46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39 lõiget 2 täiendatakse pärast tekstiosa „riigi eriplaneering“ tekstiosaga „või ehitise ehitamine on seotud riigi eriplaneeringu</w:t>
      </w:r>
      <w:r w:rsidR="00B71516">
        <w:rPr>
          <w:rFonts w:ascii="Times New Roman" w:hAnsi="Times New Roman" w:cs="Times New Roman"/>
          <w:szCs w:val="24"/>
        </w:rPr>
        <w:t xml:space="preserve"> kohase</w:t>
      </w:r>
      <w:r w:rsidR="007B0BBF" w:rsidRPr="002245F2">
        <w:rPr>
          <w:rFonts w:ascii="Times New Roman" w:hAnsi="Times New Roman" w:cs="Times New Roman"/>
          <w:szCs w:val="24"/>
        </w:rPr>
        <w:t xml:space="preserve"> ehitise ehitamisega“;</w:t>
      </w:r>
    </w:p>
    <w:p w14:paraId="4509C2B4" w14:textId="77777777" w:rsidR="00D25E70" w:rsidRPr="002245F2" w:rsidRDefault="00D25E70" w:rsidP="002245F2">
      <w:pPr>
        <w:spacing w:after="0" w:line="240" w:lineRule="auto"/>
        <w:jc w:val="both"/>
        <w:rPr>
          <w:rFonts w:ascii="Times New Roman" w:hAnsi="Times New Roman" w:cs="Times New Roman"/>
          <w:szCs w:val="24"/>
        </w:rPr>
      </w:pPr>
    </w:p>
    <w:p w14:paraId="56EBF105" w14:textId="70491921" w:rsidR="00C84E18" w:rsidRPr="002245F2" w:rsidRDefault="005A42A8" w:rsidP="002245F2">
      <w:pPr>
        <w:spacing w:after="0" w:line="240" w:lineRule="auto"/>
        <w:jc w:val="both"/>
        <w:rPr>
          <w:rFonts w:ascii="Times New Roman" w:hAnsi="Times New Roman" w:cs="Times New Roman"/>
          <w:szCs w:val="24"/>
        </w:rPr>
      </w:pPr>
      <w:r>
        <w:rPr>
          <w:rFonts w:ascii="Times New Roman" w:hAnsi="Times New Roman" w:cs="Times New Roman"/>
          <w:b/>
          <w:szCs w:val="24"/>
        </w:rPr>
        <w:t>47</w:t>
      </w:r>
      <w:r w:rsidR="007B0BBF" w:rsidRPr="002245F2">
        <w:rPr>
          <w:rFonts w:ascii="Times New Roman" w:hAnsi="Times New Roman" w:cs="Times New Roman"/>
          <w:b/>
          <w:szCs w:val="24"/>
        </w:rPr>
        <w:t xml:space="preserve">) </w:t>
      </w:r>
      <w:bookmarkStart w:id="134" w:name="_Hlk183018800"/>
      <w:r w:rsidR="00E57205">
        <w:rPr>
          <w:rFonts w:ascii="Times New Roman" w:hAnsi="Times New Roman" w:cs="Times New Roman"/>
          <w:szCs w:val="24"/>
        </w:rPr>
        <w:t>paragrahvi</w:t>
      </w:r>
      <w:r w:rsidR="00F45C13" w:rsidRPr="002245F2">
        <w:rPr>
          <w:rFonts w:ascii="Times New Roman" w:hAnsi="Times New Roman" w:cs="Times New Roman"/>
          <w:szCs w:val="24"/>
        </w:rPr>
        <w:t xml:space="preserve"> 42 lõigetes 7</w:t>
      </w:r>
      <w:r w:rsidR="00B71516">
        <w:rPr>
          <w:rFonts w:ascii="Times New Roman" w:hAnsi="Times New Roman" w:cs="Times New Roman"/>
          <w:szCs w:val="24"/>
        </w:rPr>
        <w:t>–</w:t>
      </w:r>
      <w:r w:rsidR="00F45C13" w:rsidRPr="002245F2">
        <w:rPr>
          <w:rFonts w:ascii="Times New Roman" w:hAnsi="Times New Roman" w:cs="Times New Roman"/>
          <w:szCs w:val="24"/>
        </w:rPr>
        <w:t xml:space="preserve">9, </w:t>
      </w:r>
      <w:r w:rsidR="00B71516" w:rsidRPr="002245F2">
        <w:rPr>
          <w:rFonts w:ascii="Times New Roman" w:hAnsi="Times New Roman" w:cs="Times New Roman"/>
          <w:szCs w:val="24"/>
        </w:rPr>
        <w:t>§</w:t>
      </w:r>
      <w:r w:rsidR="00F45C13" w:rsidRPr="002245F2">
        <w:rPr>
          <w:rFonts w:ascii="Times New Roman" w:hAnsi="Times New Roman" w:cs="Times New Roman"/>
          <w:szCs w:val="24"/>
        </w:rPr>
        <w:t xml:space="preserve"> 44 lõike 1 punktis 6, </w:t>
      </w:r>
      <w:r w:rsidR="00B71516" w:rsidRPr="002245F2">
        <w:rPr>
          <w:rFonts w:ascii="Times New Roman" w:hAnsi="Times New Roman" w:cs="Times New Roman"/>
          <w:szCs w:val="24"/>
        </w:rPr>
        <w:t>§</w:t>
      </w:r>
      <w:r w:rsidR="00F45C13" w:rsidRPr="002245F2">
        <w:rPr>
          <w:rFonts w:ascii="Times New Roman" w:hAnsi="Times New Roman" w:cs="Times New Roman"/>
          <w:szCs w:val="24"/>
        </w:rPr>
        <w:t xml:space="preserve"> 54 lõigetes 7</w:t>
      </w:r>
      <w:ins w:id="135" w:author="Maria Sults - JUSTDIGI" w:date="2025-07-10T13:11:00Z" w16du:dateUtc="2025-07-10T10:11:00Z">
        <w:r w:rsidR="00636252">
          <w:rPr>
            <w:rFonts w:ascii="Times New Roman" w:hAnsi="Times New Roman" w:cs="Times New Roman"/>
            <w:szCs w:val="24"/>
          </w:rPr>
          <w:t xml:space="preserve"> ja</w:t>
        </w:r>
      </w:ins>
      <w:del w:id="136" w:author="Maria Sults - JUSTDIGI" w:date="2025-07-10T13:11:00Z" w16du:dateUtc="2025-07-10T10:11:00Z">
        <w:r w:rsidR="00F2243E" w:rsidDel="00636252">
          <w:rPr>
            <w:rFonts w:ascii="Times New Roman" w:hAnsi="Times New Roman" w:cs="Times New Roman"/>
            <w:szCs w:val="24"/>
          </w:rPr>
          <w:delText>–</w:delText>
        </w:r>
      </w:del>
      <w:r w:rsidR="00F45C13" w:rsidRPr="002245F2">
        <w:rPr>
          <w:rFonts w:ascii="Times New Roman" w:hAnsi="Times New Roman" w:cs="Times New Roman"/>
          <w:szCs w:val="24"/>
        </w:rPr>
        <w:t xml:space="preserve">8, </w:t>
      </w:r>
      <w:r w:rsidR="00B71516" w:rsidRPr="002245F2">
        <w:rPr>
          <w:rFonts w:ascii="Times New Roman" w:hAnsi="Times New Roman" w:cs="Times New Roman"/>
          <w:szCs w:val="24"/>
        </w:rPr>
        <w:t>§</w:t>
      </w:r>
      <w:r w:rsidR="00F45C13" w:rsidRPr="002245F2">
        <w:rPr>
          <w:rFonts w:ascii="Times New Roman" w:hAnsi="Times New Roman" w:cs="Times New Roman"/>
          <w:szCs w:val="24"/>
        </w:rPr>
        <w:t xml:space="preserve"> 55 </w:t>
      </w:r>
      <w:del w:id="137" w:author="Maria Sults - JUSTDIGI" w:date="2025-07-10T13:12:00Z" w16du:dateUtc="2025-07-10T10:12:00Z">
        <w:r w:rsidR="00F45C13" w:rsidRPr="002245F2" w:rsidDel="00FB613F">
          <w:rPr>
            <w:rFonts w:ascii="Times New Roman" w:hAnsi="Times New Roman" w:cs="Times New Roman"/>
            <w:szCs w:val="24"/>
          </w:rPr>
          <w:delText xml:space="preserve">lõike 1 </w:delText>
        </w:r>
      </w:del>
      <w:r w:rsidR="00F45C13" w:rsidRPr="002245F2">
        <w:rPr>
          <w:rFonts w:ascii="Times New Roman" w:hAnsi="Times New Roman" w:cs="Times New Roman"/>
          <w:szCs w:val="24"/>
        </w:rPr>
        <w:t xml:space="preserve">punktis 8 </w:t>
      </w:r>
      <w:bookmarkEnd w:id="134"/>
      <w:r w:rsidR="00F2243E">
        <w:rPr>
          <w:rFonts w:ascii="Times New Roman" w:hAnsi="Times New Roman" w:cs="Times New Roman"/>
          <w:szCs w:val="24"/>
        </w:rPr>
        <w:t xml:space="preserve">ja § 120 lõikes 3 </w:t>
      </w:r>
      <w:r w:rsidR="00F45C13" w:rsidRPr="002245F2">
        <w:rPr>
          <w:rFonts w:ascii="Times New Roman" w:hAnsi="Times New Roman" w:cs="Times New Roman"/>
          <w:szCs w:val="24"/>
        </w:rPr>
        <w:t xml:space="preserve">asendatakse </w:t>
      </w:r>
      <w:r w:rsidR="00E57205">
        <w:rPr>
          <w:rFonts w:ascii="Times New Roman" w:hAnsi="Times New Roman" w:cs="Times New Roman"/>
          <w:szCs w:val="24"/>
        </w:rPr>
        <w:t>sõna</w:t>
      </w:r>
      <w:r w:rsidR="00E57205" w:rsidRPr="002245F2">
        <w:rPr>
          <w:rFonts w:ascii="Times New Roman" w:hAnsi="Times New Roman" w:cs="Times New Roman"/>
          <w:szCs w:val="24"/>
        </w:rPr>
        <w:t xml:space="preserve"> </w:t>
      </w:r>
      <w:r w:rsidR="00F45C13" w:rsidRPr="002245F2">
        <w:rPr>
          <w:rFonts w:ascii="Times New Roman" w:hAnsi="Times New Roman" w:cs="Times New Roman"/>
          <w:szCs w:val="24"/>
        </w:rPr>
        <w:t xml:space="preserve">„eelnõu“ </w:t>
      </w:r>
      <w:r w:rsidR="00E57205">
        <w:rPr>
          <w:rFonts w:ascii="Times New Roman" w:hAnsi="Times New Roman" w:cs="Times New Roman"/>
          <w:szCs w:val="24"/>
        </w:rPr>
        <w:t>sõnaga</w:t>
      </w:r>
      <w:r w:rsidR="00E57205" w:rsidRPr="002245F2">
        <w:rPr>
          <w:rFonts w:ascii="Times New Roman" w:hAnsi="Times New Roman" w:cs="Times New Roman"/>
          <w:szCs w:val="24"/>
        </w:rPr>
        <w:t xml:space="preserve"> </w:t>
      </w:r>
      <w:r w:rsidR="00F45C13" w:rsidRPr="002245F2">
        <w:rPr>
          <w:rFonts w:ascii="Times New Roman" w:hAnsi="Times New Roman" w:cs="Times New Roman"/>
          <w:szCs w:val="24"/>
        </w:rPr>
        <w:t>„taotlus“ vastavas käändes</w:t>
      </w:r>
      <w:r w:rsidR="00E57205">
        <w:rPr>
          <w:rFonts w:ascii="Times New Roman" w:hAnsi="Times New Roman" w:cs="Times New Roman"/>
          <w:szCs w:val="24"/>
        </w:rPr>
        <w:t>;</w:t>
      </w:r>
    </w:p>
    <w:p w14:paraId="4A1248A2" w14:textId="77777777" w:rsidR="00BB67FB" w:rsidRPr="002245F2" w:rsidRDefault="00BB67FB" w:rsidP="002245F2">
      <w:pPr>
        <w:spacing w:after="0" w:line="240" w:lineRule="auto"/>
        <w:jc w:val="both"/>
        <w:rPr>
          <w:rFonts w:ascii="Times New Roman" w:hAnsi="Times New Roman" w:cs="Times New Roman"/>
          <w:szCs w:val="24"/>
        </w:rPr>
      </w:pPr>
    </w:p>
    <w:p w14:paraId="4F063917" w14:textId="333C9405" w:rsidR="006C7FD1" w:rsidRPr="002245F2" w:rsidRDefault="005A42A8" w:rsidP="002245F2">
      <w:pPr>
        <w:spacing w:after="0" w:line="240" w:lineRule="auto"/>
        <w:jc w:val="both"/>
        <w:rPr>
          <w:rFonts w:ascii="Times New Roman" w:hAnsi="Times New Roman" w:cs="Times New Roman"/>
          <w:szCs w:val="24"/>
        </w:rPr>
      </w:pPr>
      <w:r>
        <w:rPr>
          <w:rFonts w:ascii="Times New Roman" w:hAnsi="Times New Roman" w:cs="Times New Roman"/>
          <w:b/>
          <w:szCs w:val="24"/>
        </w:rPr>
        <w:t>48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45 lõige 1 muudetakse ja sõnastatakse järgmiselt:</w:t>
      </w:r>
    </w:p>
    <w:p w14:paraId="3CC90B16" w14:textId="613B758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Ehitusluba kehtib viis aastat. Kui ehitamisega on alustatud, kehtib ehitusluba seitse aastat ehitusloa kehtima hakkamisest. Põhjendatud juhul võib ehitusloa kehtivuseks sätestada pikema tähtaja või muuta ehitusloa kehtivust õigusaktides sätestatud korra</w:t>
      </w:r>
      <w:r w:rsidR="00B71516">
        <w:rPr>
          <w:rFonts w:ascii="Times New Roman" w:hAnsi="Times New Roman" w:cs="Times New Roman"/>
          <w:szCs w:val="24"/>
        </w:rPr>
        <w:t>s</w:t>
      </w:r>
      <w:r w:rsidRPr="002245F2">
        <w:rPr>
          <w:rFonts w:ascii="Times New Roman" w:hAnsi="Times New Roman" w:cs="Times New Roman"/>
          <w:szCs w:val="24"/>
        </w:rPr>
        <w:t>.“;</w:t>
      </w:r>
    </w:p>
    <w:p w14:paraId="55876107" w14:textId="77777777" w:rsidR="00C84E18" w:rsidRPr="002245F2" w:rsidRDefault="00C84E18" w:rsidP="002245F2">
      <w:pPr>
        <w:spacing w:after="0" w:line="240" w:lineRule="auto"/>
        <w:jc w:val="both"/>
        <w:rPr>
          <w:rFonts w:ascii="Times New Roman" w:hAnsi="Times New Roman" w:cs="Times New Roman"/>
          <w:szCs w:val="24"/>
        </w:rPr>
      </w:pPr>
    </w:p>
    <w:p w14:paraId="07BB1BC5" w14:textId="284A9729" w:rsidR="006C7FD1" w:rsidRPr="002245F2" w:rsidRDefault="005A42A8" w:rsidP="002245F2">
      <w:pPr>
        <w:spacing w:after="0" w:line="240" w:lineRule="auto"/>
        <w:jc w:val="both"/>
        <w:rPr>
          <w:rFonts w:ascii="Times New Roman" w:hAnsi="Times New Roman" w:cs="Times New Roman"/>
          <w:szCs w:val="24"/>
        </w:rPr>
      </w:pPr>
      <w:r>
        <w:rPr>
          <w:rFonts w:ascii="Times New Roman" w:hAnsi="Times New Roman" w:cs="Times New Roman"/>
          <w:b/>
          <w:szCs w:val="24"/>
        </w:rPr>
        <w:t>49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47 täiendatakse lõikega 3</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302500B3" w14:textId="2B99890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w:t>
      </w:r>
      <w:r w:rsidRPr="002245F2">
        <w:rPr>
          <w:rFonts w:ascii="Times New Roman" w:hAnsi="Times New Roman" w:cs="Times New Roman"/>
          <w:szCs w:val="24"/>
          <w:vertAlign w:val="superscript"/>
        </w:rPr>
        <w:t>1</w:t>
      </w:r>
      <w:r w:rsidRPr="002245F2">
        <w:rPr>
          <w:rFonts w:ascii="Times New Roman" w:hAnsi="Times New Roman" w:cs="Times New Roman"/>
          <w:szCs w:val="24"/>
        </w:rPr>
        <w:t>) Kasutusteatis esitatakse Tarbijakaitse ja Tehnilise Järelevalve Ametile, kui ehitamise aluseks on riigi eriplaneering või ehitise ehitamine on seotud riigi eriplaneeringu</w:t>
      </w:r>
      <w:r w:rsidR="00B71516">
        <w:rPr>
          <w:rFonts w:ascii="Times New Roman" w:hAnsi="Times New Roman" w:cs="Times New Roman"/>
          <w:szCs w:val="24"/>
        </w:rPr>
        <w:t xml:space="preserve"> kohase</w:t>
      </w:r>
      <w:r w:rsidRPr="002245F2">
        <w:rPr>
          <w:rFonts w:ascii="Times New Roman" w:hAnsi="Times New Roman" w:cs="Times New Roman"/>
          <w:szCs w:val="24"/>
        </w:rPr>
        <w:t xml:space="preserve"> ehitise ehitamisega.“;</w:t>
      </w:r>
    </w:p>
    <w:p w14:paraId="315544D5" w14:textId="77777777" w:rsidR="00C84E18" w:rsidRPr="002245F2" w:rsidRDefault="00C84E18" w:rsidP="002245F2">
      <w:pPr>
        <w:spacing w:after="0" w:line="240" w:lineRule="auto"/>
        <w:jc w:val="both"/>
        <w:rPr>
          <w:rFonts w:ascii="Times New Roman" w:hAnsi="Times New Roman" w:cs="Times New Roman"/>
          <w:szCs w:val="24"/>
        </w:rPr>
      </w:pPr>
    </w:p>
    <w:p w14:paraId="1698AC58" w14:textId="7D724AB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5</w:t>
      </w:r>
      <w:r w:rsidR="005A42A8">
        <w:rPr>
          <w:rFonts w:ascii="Times New Roman" w:hAnsi="Times New Roman" w:cs="Times New Roman"/>
          <w:b/>
          <w:szCs w:val="24"/>
        </w:rPr>
        <w:t>0</w:t>
      </w:r>
      <w:r w:rsidRPr="002245F2">
        <w:rPr>
          <w:rFonts w:ascii="Times New Roman" w:hAnsi="Times New Roman" w:cs="Times New Roman"/>
          <w:b/>
          <w:szCs w:val="24"/>
        </w:rPr>
        <w:t xml:space="preserve">) </w:t>
      </w:r>
      <w:r w:rsidRPr="002245F2">
        <w:rPr>
          <w:rFonts w:ascii="Times New Roman" w:hAnsi="Times New Roman" w:cs="Times New Roman"/>
          <w:szCs w:val="24"/>
        </w:rPr>
        <w:t>paragrahvi 47 lõige 6 muudetakse ja sõnastatakse järgmiselt:</w:t>
      </w:r>
    </w:p>
    <w:p w14:paraId="7A18733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„(6) Kui kasutusloakohustusliku ehitise ehitusprojekt sisaldab ehitist, mille kasutamisest peab teavitama</w:t>
      </w:r>
      <w:r w:rsidRPr="00EC0FB2">
        <w:rPr>
          <w:rFonts w:ascii="Times New Roman" w:hAnsi="Times New Roman" w:cs="Times New Roman"/>
          <w:szCs w:val="24"/>
        </w:rPr>
        <w:t>, siis asendab kasutusloa taotluse esitamine kasutusteatise</w:t>
      </w:r>
      <w:r w:rsidRPr="002245F2">
        <w:rPr>
          <w:rFonts w:ascii="Times New Roman" w:hAnsi="Times New Roman" w:cs="Times New Roman"/>
          <w:szCs w:val="24"/>
        </w:rPr>
        <w:t xml:space="preserve"> esitamist.“;</w:t>
      </w:r>
    </w:p>
    <w:p w14:paraId="48F01EFE" w14:textId="77777777" w:rsidR="00C84E18" w:rsidRPr="002245F2" w:rsidRDefault="00C84E18" w:rsidP="002245F2">
      <w:pPr>
        <w:spacing w:after="0" w:line="240" w:lineRule="auto"/>
        <w:jc w:val="both"/>
        <w:rPr>
          <w:rFonts w:ascii="Times New Roman" w:hAnsi="Times New Roman" w:cs="Times New Roman"/>
          <w:szCs w:val="24"/>
        </w:rPr>
      </w:pPr>
    </w:p>
    <w:p w14:paraId="2CE69E1A" w14:textId="443BEFB4" w:rsidR="006C7FD1" w:rsidRPr="002245F2" w:rsidRDefault="00450FA8"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5</w:t>
      </w:r>
      <w:r w:rsidR="009037CF">
        <w:rPr>
          <w:rFonts w:ascii="Times New Roman" w:hAnsi="Times New Roman" w:cs="Times New Roman"/>
          <w:b/>
          <w:szCs w:val="24"/>
        </w:rPr>
        <w:t>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50 lõige 6 tunnistatakse kehtetuks;</w:t>
      </w:r>
    </w:p>
    <w:p w14:paraId="7A413FF3" w14:textId="77777777" w:rsidR="00C84E18" w:rsidRPr="002245F2" w:rsidRDefault="00C84E18" w:rsidP="002245F2">
      <w:pPr>
        <w:spacing w:after="0" w:line="240" w:lineRule="auto"/>
        <w:jc w:val="both"/>
        <w:rPr>
          <w:rFonts w:ascii="Times New Roman" w:hAnsi="Times New Roman" w:cs="Times New Roman"/>
          <w:szCs w:val="24"/>
        </w:rPr>
      </w:pPr>
    </w:p>
    <w:p w14:paraId="264C05F7" w14:textId="3FFBD8C0" w:rsidR="006C7FD1" w:rsidRPr="002245F2" w:rsidRDefault="003A0336"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5</w:t>
      </w:r>
      <w:r w:rsidR="009037CF">
        <w:rPr>
          <w:rFonts w:ascii="Times New Roman" w:hAnsi="Times New Roman" w:cs="Times New Roman"/>
          <w:b/>
          <w:szCs w:val="24"/>
        </w:rPr>
        <w:t>2</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51 lõiget 2 täiendatakse pärast tekstiosa „riigi eriplaneering“ tekstiosaga „või </w:t>
      </w:r>
      <w:del w:id="138" w:author="Inge Mehide - JUSTDIGI" w:date="2025-07-07T16:41:00Z" w16du:dateUtc="2025-07-07T13:41:00Z">
        <w:r w:rsidR="007B0BBF" w:rsidRPr="00E02CF2" w:rsidDel="0017621F">
          <w:rPr>
            <w:rFonts w:ascii="Times New Roman" w:hAnsi="Times New Roman" w:cs="Times New Roman"/>
            <w:szCs w:val="24"/>
          </w:rPr>
          <w:delText>vastava</w:delText>
        </w:r>
        <w:r w:rsidR="007B0BBF" w:rsidRPr="002245F2" w:rsidDel="0017621F">
          <w:rPr>
            <w:rFonts w:ascii="Times New Roman" w:hAnsi="Times New Roman" w:cs="Times New Roman"/>
            <w:szCs w:val="24"/>
          </w:rPr>
          <w:delText xml:space="preserve"> ehitise</w:delText>
        </w:r>
      </w:del>
      <w:ins w:id="139" w:author="Inge Mehide - JUSTDIGI" w:date="2025-07-07T16:41:00Z" w16du:dateUtc="2025-07-07T13:41:00Z">
        <w:r w:rsidR="0017621F">
          <w:rPr>
            <w:rFonts w:ascii="Times New Roman" w:hAnsi="Times New Roman" w:cs="Times New Roman"/>
            <w:szCs w:val="24"/>
          </w:rPr>
          <w:t>mille</w:t>
        </w:r>
      </w:ins>
      <w:r w:rsidR="007B0BBF" w:rsidRPr="002245F2">
        <w:rPr>
          <w:rFonts w:ascii="Times New Roman" w:hAnsi="Times New Roman" w:cs="Times New Roman"/>
          <w:szCs w:val="24"/>
        </w:rPr>
        <w:t xml:space="preserve"> ehitamine on seotud riigi eriplaneeringu</w:t>
      </w:r>
      <w:r w:rsidR="00B71516">
        <w:rPr>
          <w:rFonts w:ascii="Times New Roman" w:hAnsi="Times New Roman" w:cs="Times New Roman"/>
          <w:szCs w:val="24"/>
        </w:rPr>
        <w:t xml:space="preserve"> kohase</w:t>
      </w:r>
      <w:r w:rsidR="007B0BBF" w:rsidRPr="002245F2">
        <w:rPr>
          <w:rFonts w:ascii="Times New Roman" w:hAnsi="Times New Roman" w:cs="Times New Roman"/>
          <w:szCs w:val="24"/>
        </w:rPr>
        <w:t xml:space="preserve"> ehitise ehitamisega“;</w:t>
      </w:r>
    </w:p>
    <w:p w14:paraId="7C978D53" w14:textId="77777777" w:rsidR="00C84E18" w:rsidRPr="002245F2" w:rsidRDefault="00C84E18" w:rsidP="002245F2">
      <w:pPr>
        <w:spacing w:after="0" w:line="240" w:lineRule="auto"/>
        <w:jc w:val="both"/>
        <w:rPr>
          <w:rFonts w:ascii="Times New Roman" w:hAnsi="Times New Roman" w:cs="Times New Roman"/>
          <w:szCs w:val="24"/>
        </w:rPr>
      </w:pPr>
    </w:p>
    <w:p w14:paraId="4691619E" w14:textId="19244362" w:rsidR="007D4DA8"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9037CF">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52 </w:t>
      </w:r>
      <w:r w:rsidR="007D4DA8">
        <w:rPr>
          <w:rFonts w:ascii="Times New Roman" w:hAnsi="Times New Roman" w:cs="Times New Roman"/>
          <w:szCs w:val="24"/>
        </w:rPr>
        <w:t xml:space="preserve">täiendatakse lõikega </w:t>
      </w:r>
      <w:r w:rsidR="007B0BBF" w:rsidRPr="002245F2">
        <w:rPr>
          <w:rFonts w:ascii="Times New Roman" w:hAnsi="Times New Roman" w:cs="Times New Roman"/>
          <w:szCs w:val="24"/>
        </w:rPr>
        <w:t xml:space="preserve"> 3</w:t>
      </w:r>
      <w:r w:rsidR="007D4DA8">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w:t>
      </w:r>
      <w:r w:rsidR="007D4DA8">
        <w:rPr>
          <w:rFonts w:ascii="Times New Roman" w:hAnsi="Times New Roman" w:cs="Times New Roman"/>
          <w:szCs w:val="24"/>
        </w:rPr>
        <w:t>järgmises sõnastuses:</w:t>
      </w:r>
    </w:p>
    <w:p w14:paraId="4D8DA940" w14:textId="193CCD3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7D4DA8">
        <w:rPr>
          <w:rFonts w:ascii="Times New Roman" w:hAnsi="Times New Roman" w:cs="Times New Roman"/>
          <w:szCs w:val="24"/>
        </w:rPr>
        <w:t>(3</w:t>
      </w:r>
      <w:r w:rsidR="007D4DA8">
        <w:rPr>
          <w:rFonts w:ascii="Times New Roman" w:hAnsi="Times New Roman" w:cs="Times New Roman"/>
          <w:szCs w:val="24"/>
          <w:vertAlign w:val="superscript"/>
        </w:rPr>
        <w:t>1</w:t>
      </w:r>
      <w:r w:rsidR="007D4DA8">
        <w:rPr>
          <w:rFonts w:ascii="Times New Roman" w:hAnsi="Times New Roman" w:cs="Times New Roman"/>
          <w:szCs w:val="24"/>
        </w:rPr>
        <w:t xml:space="preserve">) </w:t>
      </w:r>
      <w:r w:rsidRPr="002245F2">
        <w:rPr>
          <w:rFonts w:ascii="Times New Roman" w:hAnsi="Times New Roman" w:cs="Times New Roman"/>
          <w:szCs w:val="24"/>
        </w:rPr>
        <w:t>Kui p</w:t>
      </w:r>
      <w:r w:rsidR="00506A04">
        <w:rPr>
          <w:rFonts w:ascii="Times New Roman" w:hAnsi="Times New Roman" w:cs="Times New Roman"/>
          <w:szCs w:val="24"/>
        </w:rPr>
        <w:t>ärast</w:t>
      </w:r>
      <w:r w:rsidRPr="002245F2">
        <w:rPr>
          <w:rFonts w:ascii="Times New Roman" w:hAnsi="Times New Roman" w:cs="Times New Roman"/>
          <w:szCs w:val="24"/>
        </w:rPr>
        <w:t xml:space="preserve"> ehitusloa andmist on ehitusprojekti nõuetele vastavuse kontrollimiseks tehtud ekspertiis, esitatakse </w:t>
      </w:r>
      <w:r w:rsidR="007D4DA8">
        <w:rPr>
          <w:rFonts w:ascii="Times New Roman" w:hAnsi="Times New Roman" w:cs="Times New Roman"/>
          <w:szCs w:val="24"/>
        </w:rPr>
        <w:t xml:space="preserve">koos </w:t>
      </w:r>
      <w:r w:rsidRPr="002245F2">
        <w:rPr>
          <w:rFonts w:ascii="Times New Roman" w:hAnsi="Times New Roman" w:cs="Times New Roman"/>
          <w:szCs w:val="24"/>
        </w:rPr>
        <w:t>kasutusloa taotlusega ekspertiisiakt.“;</w:t>
      </w:r>
    </w:p>
    <w:p w14:paraId="230BFA03" w14:textId="77777777" w:rsidR="00C84E18" w:rsidRPr="002245F2" w:rsidRDefault="00C84E18" w:rsidP="002245F2">
      <w:pPr>
        <w:spacing w:after="0" w:line="240" w:lineRule="auto"/>
        <w:jc w:val="both"/>
        <w:rPr>
          <w:rFonts w:ascii="Times New Roman" w:hAnsi="Times New Roman" w:cs="Times New Roman"/>
          <w:szCs w:val="24"/>
        </w:rPr>
      </w:pPr>
    </w:p>
    <w:p w14:paraId="4EA2D1E4" w14:textId="053F9BF5" w:rsidR="006C7FD1" w:rsidRPr="002245F2"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lastRenderedPageBreak/>
        <w:t>5</w:t>
      </w:r>
      <w:r w:rsidR="009037CF">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53</w:t>
      </w:r>
      <w:del w:id="140" w:author="Maria Sults - JUSTDIGI" w:date="2025-07-10T13:17:00Z" w16du:dateUtc="2025-07-10T10:17:00Z">
        <w:r w:rsidR="007B0BBF" w:rsidRPr="002245F2" w:rsidDel="0063654F">
          <w:rPr>
            <w:rFonts w:ascii="Times New Roman" w:hAnsi="Times New Roman" w:cs="Times New Roman"/>
            <w:szCs w:val="24"/>
          </w:rPr>
          <w:delText xml:space="preserve"> teksti</w:delText>
        </w:r>
      </w:del>
      <w:r w:rsidR="007B0BBF" w:rsidRPr="002245F2">
        <w:rPr>
          <w:rFonts w:ascii="Times New Roman" w:hAnsi="Times New Roman" w:cs="Times New Roman"/>
          <w:szCs w:val="24"/>
        </w:rPr>
        <w:t xml:space="preserve"> täiendatakse pärast tekstiosa „ehitusloa olemasolu“ tekstiosaga „ja see puudub“;</w:t>
      </w:r>
    </w:p>
    <w:p w14:paraId="472A25F5" w14:textId="77777777" w:rsidR="00C84E18" w:rsidRPr="002245F2" w:rsidRDefault="00C84E18" w:rsidP="002245F2">
      <w:pPr>
        <w:spacing w:after="0" w:line="240" w:lineRule="auto"/>
        <w:jc w:val="both"/>
        <w:rPr>
          <w:rFonts w:ascii="Times New Roman" w:hAnsi="Times New Roman" w:cs="Times New Roman"/>
          <w:szCs w:val="24"/>
        </w:rPr>
      </w:pPr>
    </w:p>
    <w:p w14:paraId="575B0945" w14:textId="7DA3C635" w:rsidR="006C7FD1"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9037CF">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54 lõike 6 </w:t>
      </w:r>
      <w:r w:rsidR="003452F6">
        <w:rPr>
          <w:rFonts w:ascii="Times New Roman" w:hAnsi="Times New Roman" w:cs="Times New Roman"/>
          <w:szCs w:val="24"/>
        </w:rPr>
        <w:t xml:space="preserve">sissejuhatavast lauseosast </w:t>
      </w:r>
      <w:r w:rsidR="007B0BBF" w:rsidRPr="002245F2">
        <w:rPr>
          <w:rFonts w:ascii="Times New Roman" w:hAnsi="Times New Roman" w:cs="Times New Roman"/>
          <w:szCs w:val="24"/>
        </w:rPr>
        <w:t xml:space="preserve">jäetakse välja </w:t>
      </w:r>
      <w:r w:rsidR="003452F6">
        <w:rPr>
          <w:rFonts w:ascii="Times New Roman" w:hAnsi="Times New Roman" w:cs="Times New Roman"/>
          <w:szCs w:val="24"/>
        </w:rPr>
        <w:t>sõna</w:t>
      </w:r>
      <w:r w:rsidR="003452F6" w:rsidRPr="002245F2">
        <w:rPr>
          <w:rFonts w:ascii="Times New Roman" w:hAnsi="Times New Roman" w:cs="Times New Roman"/>
          <w:szCs w:val="24"/>
        </w:rPr>
        <w:t xml:space="preserve"> </w:t>
      </w:r>
      <w:r w:rsidR="007B0BBF" w:rsidRPr="002245F2">
        <w:rPr>
          <w:rFonts w:ascii="Times New Roman" w:hAnsi="Times New Roman" w:cs="Times New Roman"/>
          <w:szCs w:val="24"/>
        </w:rPr>
        <w:t>„eelnõu“;</w:t>
      </w:r>
    </w:p>
    <w:p w14:paraId="6E245A97" w14:textId="77777777" w:rsidR="00F43D1F" w:rsidRDefault="00F43D1F" w:rsidP="002245F2">
      <w:pPr>
        <w:spacing w:after="0" w:line="240" w:lineRule="auto"/>
        <w:jc w:val="both"/>
        <w:rPr>
          <w:rFonts w:ascii="Times New Roman" w:hAnsi="Times New Roman" w:cs="Times New Roman"/>
          <w:szCs w:val="24"/>
        </w:rPr>
      </w:pPr>
    </w:p>
    <w:p w14:paraId="15F73C98" w14:textId="5FAE1A20" w:rsidR="00F43D1F" w:rsidRDefault="000E0803"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56</w:t>
      </w:r>
      <w:r w:rsidR="00F43D1F" w:rsidRPr="00CE2A5F">
        <w:rPr>
          <w:rFonts w:ascii="Times New Roman" w:hAnsi="Times New Roman" w:cs="Times New Roman"/>
          <w:b/>
          <w:bCs/>
          <w:szCs w:val="24"/>
        </w:rPr>
        <w:t>)</w:t>
      </w:r>
      <w:r w:rsidR="00F43D1F">
        <w:rPr>
          <w:rFonts w:ascii="Times New Roman" w:hAnsi="Times New Roman" w:cs="Times New Roman"/>
          <w:szCs w:val="24"/>
        </w:rPr>
        <w:t xml:space="preserve"> paragrahvi 58 l</w:t>
      </w:r>
      <w:r w:rsidR="007F4FF7">
        <w:rPr>
          <w:rFonts w:ascii="Times New Roman" w:hAnsi="Times New Roman" w:cs="Times New Roman"/>
          <w:szCs w:val="24"/>
        </w:rPr>
        <w:t>õige</w:t>
      </w:r>
      <w:r w:rsidR="00F43D1F">
        <w:rPr>
          <w:rFonts w:ascii="Times New Roman" w:hAnsi="Times New Roman" w:cs="Times New Roman"/>
          <w:szCs w:val="24"/>
        </w:rPr>
        <w:t xml:space="preserve"> 2 muudetakse ja sõnastatakse järgmiselt:</w:t>
      </w:r>
    </w:p>
    <w:p w14:paraId="13A28790" w14:textId="5FBB5CB2" w:rsidR="007F4FF7" w:rsidRDefault="00F43D1F"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„(2) </w:t>
      </w:r>
      <w:commentRangeStart w:id="141"/>
      <w:r>
        <w:rPr>
          <w:rFonts w:ascii="Times New Roman" w:hAnsi="Times New Roman" w:cs="Times New Roman"/>
          <w:szCs w:val="24"/>
        </w:rPr>
        <w:t xml:space="preserve">Vabariigi Valitsus kehtestab </w:t>
      </w:r>
      <w:r w:rsidR="007F4FF7">
        <w:rPr>
          <w:rFonts w:ascii="Times New Roman" w:hAnsi="Times New Roman" w:cs="Times New Roman"/>
          <w:szCs w:val="24"/>
        </w:rPr>
        <w:t xml:space="preserve">määrusega </w:t>
      </w:r>
      <w:r w:rsidR="007F4FF7" w:rsidRPr="007F4FF7">
        <w:rPr>
          <w:rFonts w:ascii="Times New Roman" w:hAnsi="Times New Roman" w:cs="Times New Roman"/>
          <w:szCs w:val="24"/>
        </w:rPr>
        <w:t>registri pidamise kor</w:t>
      </w:r>
      <w:r w:rsidR="007F4FF7">
        <w:rPr>
          <w:rFonts w:ascii="Times New Roman" w:hAnsi="Times New Roman" w:cs="Times New Roman"/>
          <w:szCs w:val="24"/>
        </w:rPr>
        <w:t>ra</w:t>
      </w:r>
      <w:r w:rsidR="007F4FF7" w:rsidRPr="007F4FF7">
        <w:rPr>
          <w:rFonts w:ascii="Times New Roman" w:hAnsi="Times New Roman" w:cs="Times New Roman"/>
          <w:szCs w:val="24"/>
        </w:rPr>
        <w:t>, sealhulgas</w:t>
      </w:r>
      <w:commentRangeEnd w:id="141"/>
      <w:r w:rsidR="00BA7E20">
        <w:rPr>
          <w:rStyle w:val="Kommentaariviide"/>
        </w:rPr>
        <w:commentReference w:id="141"/>
      </w:r>
      <w:r w:rsidR="007F4FF7" w:rsidRPr="007F4FF7">
        <w:rPr>
          <w:rFonts w:ascii="Times New Roman" w:hAnsi="Times New Roman" w:cs="Times New Roman"/>
          <w:szCs w:val="24"/>
        </w:rPr>
        <w:t>:</w:t>
      </w:r>
    </w:p>
    <w:p w14:paraId="69ACC947"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1) andmeandjad ja nendelt saadavad andmed;</w:t>
      </w:r>
    </w:p>
    <w:p w14:paraId="616EF360" w14:textId="704020D3"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2) täpsem</w:t>
      </w:r>
      <w:ins w:id="142" w:author="Inge Mehide - JUSTDIGI" w:date="2025-07-07T17:01:00Z" w16du:dateUtc="2025-07-07T14:01:00Z">
        <w:r w:rsidR="00F75D6C">
          <w:rPr>
            <w:rFonts w:ascii="Times New Roman" w:hAnsi="Times New Roman" w:cs="Times New Roman"/>
            <w:szCs w:val="24"/>
          </w:rPr>
          <w:t>a</w:t>
        </w:r>
      </w:ins>
      <w:r w:rsidRPr="007F4FF7">
        <w:rPr>
          <w:rFonts w:ascii="Times New Roman" w:hAnsi="Times New Roman" w:cs="Times New Roman"/>
          <w:szCs w:val="24"/>
        </w:rPr>
        <w:t xml:space="preserve"> andmekoosseis</w:t>
      </w:r>
      <w:ins w:id="143" w:author="Inge Mehide - JUSTDIGI" w:date="2025-07-07T17:01:00Z" w16du:dateUtc="2025-07-07T14:01:00Z">
        <w:r w:rsidR="00F75D6C">
          <w:rPr>
            <w:rFonts w:ascii="Times New Roman" w:hAnsi="Times New Roman" w:cs="Times New Roman"/>
            <w:szCs w:val="24"/>
          </w:rPr>
          <w:t>u</w:t>
        </w:r>
      </w:ins>
      <w:r w:rsidRPr="007F4FF7">
        <w:rPr>
          <w:rFonts w:ascii="Times New Roman" w:hAnsi="Times New Roman" w:cs="Times New Roman"/>
          <w:szCs w:val="24"/>
        </w:rPr>
        <w:t>;</w:t>
      </w:r>
    </w:p>
    <w:p w14:paraId="726A0232"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3) vastutava töötleja ja volitatud töötleja ülesanded;</w:t>
      </w:r>
    </w:p>
    <w:p w14:paraId="3CB1140E" w14:textId="2D82508D"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4) andmetele juurdepääsu kor</w:t>
      </w:r>
      <w:ins w:id="144" w:author="Inge Mehide - JUSTDIGI" w:date="2025-07-07T17:02:00Z" w16du:dateUtc="2025-07-07T14:02:00Z">
        <w:r w:rsidR="002823C6">
          <w:rPr>
            <w:rFonts w:ascii="Times New Roman" w:hAnsi="Times New Roman" w:cs="Times New Roman"/>
            <w:szCs w:val="24"/>
          </w:rPr>
          <w:t>ra</w:t>
        </w:r>
      </w:ins>
      <w:del w:id="145" w:author="Inge Mehide - JUSTDIGI" w:date="2025-07-07T17:02:00Z" w16du:dateUtc="2025-07-07T14:02:00Z">
        <w:r w:rsidRPr="007F4FF7" w:rsidDel="002823C6">
          <w:rPr>
            <w:rFonts w:ascii="Times New Roman" w:hAnsi="Times New Roman" w:cs="Times New Roman"/>
            <w:szCs w:val="24"/>
          </w:rPr>
          <w:delText>d</w:delText>
        </w:r>
      </w:del>
      <w:r w:rsidRPr="007F4FF7">
        <w:rPr>
          <w:rFonts w:ascii="Times New Roman" w:hAnsi="Times New Roman" w:cs="Times New Roman"/>
          <w:szCs w:val="24"/>
        </w:rPr>
        <w:t>;</w:t>
      </w:r>
    </w:p>
    <w:p w14:paraId="60ED34D8" w14:textId="77777777" w:rsidR="007F4FF7"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5) andmete säilitamise täpsemad tähtajad;</w:t>
      </w:r>
    </w:p>
    <w:p w14:paraId="5CEAA226" w14:textId="35B33184" w:rsidR="00F43D1F" w:rsidRDefault="007F4FF7" w:rsidP="002245F2">
      <w:pPr>
        <w:spacing w:after="0" w:line="240" w:lineRule="auto"/>
        <w:jc w:val="both"/>
        <w:rPr>
          <w:rFonts w:ascii="Times New Roman" w:hAnsi="Times New Roman" w:cs="Times New Roman"/>
          <w:szCs w:val="24"/>
        </w:rPr>
      </w:pPr>
      <w:r w:rsidRPr="007F4FF7">
        <w:rPr>
          <w:rFonts w:ascii="Times New Roman" w:hAnsi="Times New Roman" w:cs="Times New Roman"/>
          <w:szCs w:val="24"/>
        </w:rPr>
        <w:t>6) muud korralduslikud küsimused.</w:t>
      </w:r>
      <w:r>
        <w:rPr>
          <w:rFonts w:ascii="Times New Roman" w:hAnsi="Times New Roman" w:cs="Times New Roman"/>
          <w:szCs w:val="24"/>
        </w:rPr>
        <w:t>“;</w:t>
      </w:r>
    </w:p>
    <w:p w14:paraId="2FF27263" w14:textId="77777777" w:rsidR="007F4FF7" w:rsidRDefault="007F4FF7" w:rsidP="002245F2">
      <w:pPr>
        <w:spacing w:after="0" w:line="240" w:lineRule="auto"/>
        <w:jc w:val="both"/>
        <w:rPr>
          <w:rFonts w:ascii="Times New Roman" w:hAnsi="Times New Roman" w:cs="Times New Roman"/>
          <w:szCs w:val="24"/>
        </w:rPr>
      </w:pPr>
    </w:p>
    <w:p w14:paraId="72C0FD0A" w14:textId="1DA3A895" w:rsidR="00C84E18" w:rsidRDefault="00C14CB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57</w:t>
      </w:r>
      <w:r w:rsidR="007F4FF7" w:rsidRPr="00CE2A5F">
        <w:rPr>
          <w:rFonts w:ascii="Times New Roman" w:hAnsi="Times New Roman" w:cs="Times New Roman"/>
          <w:b/>
          <w:bCs/>
          <w:szCs w:val="24"/>
        </w:rPr>
        <w:t>)</w:t>
      </w:r>
      <w:r w:rsidR="007F4FF7">
        <w:rPr>
          <w:rFonts w:ascii="Times New Roman" w:hAnsi="Times New Roman" w:cs="Times New Roman"/>
          <w:szCs w:val="24"/>
        </w:rPr>
        <w:t xml:space="preserve"> paragrahvi 60 lõike 1 punkti</w:t>
      </w:r>
      <w:r w:rsidR="00E4387C">
        <w:rPr>
          <w:rFonts w:ascii="Times New Roman" w:hAnsi="Times New Roman" w:cs="Times New Roman"/>
          <w:szCs w:val="24"/>
        </w:rPr>
        <w:t>s</w:t>
      </w:r>
      <w:r w:rsidR="007F4FF7">
        <w:rPr>
          <w:rFonts w:ascii="Times New Roman" w:hAnsi="Times New Roman" w:cs="Times New Roman"/>
          <w:szCs w:val="24"/>
        </w:rPr>
        <w:t xml:space="preserve"> </w:t>
      </w:r>
      <w:r w:rsidR="00E4387C">
        <w:rPr>
          <w:rFonts w:ascii="Times New Roman" w:hAnsi="Times New Roman" w:cs="Times New Roman"/>
          <w:szCs w:val="24"/>
        </w:rPr>
        <w:t xml:space="preserve">5 asendatakse </w:t>
      </w:r>
      <w:r w:rsidR="00CF73D1">
        <w:rPr>
          <w:rFonts w:ascii="Times New Roman" w:hAnsi="Times New Roman" w:cs="Times New Roman"/>
          <w:szCs w:val="24"/>
        </w:rPr>
        <w:t xml:space="preserve">sõna </w:t>
      </w:r>
      <w:r w:rsidR="00E4387C">
        <w:rPr>
          <w:rFonts w:ascii="Times New Roman" w:hAnsi="Times New Roman" w:cs="Times New Roman"/>
          <w:szCs w:val="24"/>
        </w:rPr>
        <w:t xml:space="preserve">„andmed“ </w:t>
      </w:r>
      <w:r w:rsidR="00CF73D1">
        <w:rPr>
          <w:rFonts w:ascii="Times New Roman" w:hAnsi="Times New Roman" w:cs="Times New Roman"/>
          <w:szCs w:val="24"/>
        </w:rPr>
        <w:t xml:space="preserve">sõnaga </w:t>
      </w:r>
      <w:r w:rsidR="00E4387C">
        <w:rPr>
          <w:rFonts w:ascii="Times New Roman" w:hAnsi="Times New Roman" w:cs="Times New Roman"/>
          <w:szCs w:val="24"/>
        </w:rPr>
        <w:t>„üldandmed“;</w:t>
      </w:r>
    </w:p>
    <w:p w14:paraId="758098A2" w14:textId="77777777" w:rsidR="00D62836" w:rsidRDefault="00D62836" w:rsidP="002245F2">
      <w:pPr>
        <w:spacing w:after="0" w:line="240" w:lineRule="auto"/>
        <w:jc w:val="both"/>
        <w:rPr>
          <w:rFonts w:ascii="Times New Roman" w:hAnsi="Times New Roman" w:cs="Times New Roman"/>
          <w:szCs w:val="24"/>
        </w:rPr>
      </w:pPr>
    </w:p>
    <w:p w14:paraId="78CE8B26" w14:textId="589B8977" w:rsidR="00D62836" w:rsidRDefault="00D6283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58</w:t>
      </w:r>
      <w:r w:rsidRPr="00D62836">
        <w:rPr>
          <w:rFonts w:ascii="Times New Roman" w:hAnsi="Times New Roman" w:cs="Times New Roman"/>
          <w:b/>
          <w:bCs/>
          <w:szCs w:val="24"/>
        </w:rPr>
        <w:t>)</w:t>
      </w:r>
      <w:r>
        <w:rPr>
          <w:rFonts w:ascii="Times New Roman" w:hAnsi="Times New Roman" w:cs="Times New Roman"/>
          <w:szCs w:val="24"/>
        </w:rPr>
        <w:t xml:space="preserve"> paragrahvi 60 </w:t>
      </w:r>
      <w:r w:rsidR="00DC2DC7">
        <w:rPr>
          <w:rFonts w:ascii="Times New Roman" w:hAnsi="Times New Roman" w:cs="Times New Roman"/>
          <w:szCs w:val="24"/>
        </w:rPr>
        <w:t>l</w:t>
      </w:r>
      <w:r>
        <w:rPr>
          <w:rFonts w:ascii="Times New Roman" w:hAnsi="Times New Roman" w:cs="Times New Roman"/>
          <w:szCs w:val="24"/>
        </w:rPr>
        <w:t>õi</w:t>
      </w:r>
      <w:r w:rsidR="00DC2DC7">
        <w:rPr>
          <w:rFonts w:ascii="Times New Roman" w:hAnsi="Times New Roman" w:cs="Times New Roman"/>
          <w:szCs w:val="24"/>
        </w:rPr>
        <w:t>k</w:t>
      </w:r>
      <w:r>
        <w:rPr>
          <w:rFonts w:ascii="Times New Roman" w:hAnsi="Times New Roman" w:cs="Times New Roman"/>
          <w:szCs w:val="24"/>
        </w:rPr>
        <w:t>e 1 punkti 9 täiendatakse pärast tekstiosa „isikute andmed“ tekstiosaga „,</w:t>
      </w:r>
      <w:del w:id="146" w:author="Inge Mehide - JUSTDIGI" w:date="2025-07-09T11:52:00Z" w16du:dateUtc="2025-07-09T08:52:00Z">
        <w:r>
          <w:rPr>
            <w:rFonts w:ascii="Times New Roman" w:hAnsi="Times New Roman" w:cs="Times New Roman"/>
            <w:szCs w:val="24"/>
          </w:rPr>
          <w:delText xml:space="preserve"> </w:delText>
        </w:r>
      </w:del>
      <w:ins w:id="147" w:author="Inge Mehide - JUSTDIGI" w:date="2025-07-09T11:52:00Z" w16du:dateUtc="2025-07-09T08:52:00Z">
        <w:r w:rsidR="00890153">
          <w:rPr>
            <w:rFonts w:ascii="Times New Roman" w:hAnsi="Times New Roman" w:cs="Times New Roman"/>
            <w:szCs w:val="24"/>
          </w:rPr>
          <w:t> </w:t>
        </w:r>
      </w:ins>
      <w:r w:rsidRPr="00D62836">
        <w:rPr>
          <w:rFonts w:ascii="Times New Roman" w:hAnsi="Times New Roman" w:cs="Times New Roman"/>
          <w:szCs w:val="24"/>
        </w:rPr>
        <w:t>sealhulgas füüsiliste isikute üldandmed</w:t>
      </w:r>
      <w:commentRangeStart w:id="148"/>
      <w:del w:id="149" w:author="Inge Mehide - JUSTDIGI" w:date="2025-07-08T09:37:00Z" w16du:dateUtc="2025-07-08T06:37:00Z">
        <w:r w:rsidDel="00B239C9">
          <w:rPr>
            <w:rFonts w:ascii="Times New Roman" w:hAnsi="Times New Roman" w:cs="Times New Roman"/>
            <w:szCs w:val="24"/>
          </w:rPr>
          <w:delText>;</w:delText>
        </w:r>
      </w:del>
      <w:commentRangeEnd w:id="148"/>
      <w:r w:rsidR="00F651A0">
        <w:rPr>
          <w:rStyle w:val="Kommentaariviide"/>
          <w:rFonts w:ascii="Times New Roman" w:hAnsi="Times New Roman" w:cs="Times New Roman"/>
          <w:sz w:val="24"/>
          <w:szCs w:val="24"/>
        </w:rPr>
        <w:commentReference w:id="148"/>
      </w:r>
      <w:r>
        <w:rPr>
          <w:rFonts w:ascii="Times New Roman" w:hAnsi="Times New Roman" w:cs="Times New Roman"/>
          <w:szCs w:val="24"/>
        </w:rPr>
        <w:t>“;</w:t>
      </w:r>
    </w:p>
    <w:p w14:paraId="1384E623" w14:textId="77777777" w:rsidR="00C14CB6" w:rsidRPr="002245F2" w:rsidRDefault="00C14CB6" w:rsidP="002245F2">
      <w:pPr>
        <w:spacing w:after="0" w:line="240" w:lineRule="auto"/>
        <w:jc w:val="both"/>
        <w:rPr>
          <w:rFonts w:ascii="Times New Roman" w:hAnsi="Times New Roman" w:cs="Times New Roman"/>
          <w:szCs w:val="24"/>
        </w:rPr>
      </w:pPr>
    </w:p>
    <w:p w14:paraId="5C6F0299" w14:textId="7910A905" w:rsidR="006C7FD1" w:rsidRPr="002245F2" w:rsidRDefault="00B264BD"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D62836">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60 täiendatakse lõikega 1</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29C38C36" w14:textId="54652DE8"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w:t>
      </w:r>
      <w:r w:rsidRPr="002245F2">
        <w:rPr>
          <w:rFonts w:ascii="Times New Roman" w:hAnsi="Times New Roman" w:cs="Times New Roman"/>
          <w:szCs w:val="24"/>
          <w:vertAlign w:val="superscript"/>
        </w:rPr>
        <w:t>1</w:t>
      </w:r>
      <w:r w:rsidRPr="002245F2">
        <w:rPr>
          <w:rFonts w:ascii="Times New Roman" w:hAnsi="Times New Roman" w:cs="Times New Roman"/>
          <w:szCs w:val="24"/>
        </w:rPr>
        <w:t>) Funktsionaalselt koos toimivaid ehitisi võib käsitleda sama</w:t>
      </w:r>
      <w:ins w:id="150" w:author="Inge Mehide - JUSTDIGI" w:date="2025-07-09T11:53:00Z" w16du:dateUtc="2025-07-09T08:53:00Z">
        <w:r w:rsidR="00090BBD">
          <w:rPr>
            <w:rFonts w:ascii="Times New Roman" w:hAnsi="Times New Roman" w:cs="Times New Roman"/>
            <w:szCs w:val="24"/>
          </w:rPr>
          <w:t>de</w:t>
        </w:r>
      </w:ins>
      <w:r w:rsidRPr="002245F2">
        <w:rPr>
          <w:rFonts w:ascii="Times New Roman" w:hAnsi="Times New Roman" w:cs="Times New Roman"/>
          <w:szCs w:val="24"/>
        </w:rPr>
        <w:t>s</w:t>
      </w:r>
      <w:commentRangeStart w:id="151"/>
      <w:r w:rsidRPr="002245F2">
        <w:rPr>
          <w:rFonts w:ascii="Times New Roman" w:hAnsi="Times New Roman" w:cs="Times New Roman"/>
          <w:szCs w:val="24"/>
        </w:rPr>
        <w:t xml:space="preserve"> </w:t>
      </w:r>
      <w:commentRangeEnd w:id="151"/>
      <w:r w:rsidR="00817E27" w:rsidRPr="002245F2">
        <w:rPr>
          <w:rStyle w:val="Kommentaariviide"/>
          <w:rFonts w:ascii="Times New Roman" w:hAnsi="Times New Roman" w:cs="Times New Roman"/>
          <w:sz w:val="24"/>
          <w:szCs w:val="24"/>
        </w:rPr>
        <w:commentReference w:id="151"/>
      </w:r>
      <w:r w:rsidRPr="002245F2">
        <w:rPr>
          <w:rFonts w:ascii="Times New Roman" w:hAnsi="Times New Roman" w:cs="Times New Roman"/>
          <w:szCs w:val="24"/>
        </w:rPr>
        <w:t xml:space="preserve">käesolevas seadustikus sätestatud teatise- ja </w:t>
      </w:r>
      <w:commentRangeStart w:id="152"/>
      <w:r w:rsidRPr="002245F2">
        <w:rPr>
          <w:rFonts w:ascii="Times New Roman" w:hAnsi="Times New Roman" w:cs="Times New Roman"/>
          <w:szCs w:val="24"/>
        </w:rPr>
        <w:t>loamenetlustes</w:t>
      </w:r>
      <w:commentRangeEnd w:id="152"/>
      <w:r w:rsidR="00817E27" w:rsidRPr="002245F2">
        <w:rPr>
          <w:rStyle w:val="Kommentaariviide"/>
          <w:rFonts w:ascii="Times New Roman" w:hAnsi="Times New Roman" w:cs="Times New Roman"/>
          <w:sz w:val="24"/>
          <w:szCs w:val="24"/>
        </w:rPr>
        <w:commentReference w:id="152"/>
      </w:r>
      <w:r w:rsidRPr="002245F2">
        <w:rPr>
          <w:rFonts w:ascii="Times New Roman" w:hAnsi="Times New Roman" w:cs="Times New Roman"/>
          <w:szCs w:val="24"/>
        </w:rPr>
        <w:t>, kuid ehitisregistrisse kantakse iga ehitis eraldi.“;</w:t>
      </w:r>
    </w:p>
    <w:p w14:paraId="5D65884D" w14:textId="77777777" w:rsidR="0023654C" w:rsidRDefault="0023654C" w:rsidP="002245F2">
      <w:pPr>
        <w:spacing w:after="0" w:line="240" w:lineRule="auto"/>
        <w:jc w:val="both"/>
        <w:rPr>
          <w:rFonts w:ascii="Times New Roman" w:hAnsi="Times New Roman" w:cs="Times New Roman"/>
          <w:szCs w:val="24"/>
        </w:rPr>
      </w:pPr>
    </w:p>
    <w:p w14:paraId="1C05B1E5" w14:textId="38C9DEA4" w:rsidR="00820779" w:rsidRDefault="00D62836"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60</w:t>
      </w:r>
      <w:r w:rsidR="0023654C" w:rsidRPr="00C77913">
        <w:rPr>
          <w:rFonts w:ascii="Times New Roman" w:hAnsi="Times New Roman" w:cs="Times New Roman"/>
          <w:b/>
          <w:bCs/>
          <w:szCs w:val="24"/>
        </w:rPr>
        <w:t>)</w:t>
      </w:r>
      <w:r w:rsidR="00C77913">
        <w:rPr>
          <w:rFonts w:ascii="Times New Roman" w:hAnsi="Times New Roman" w:cs="Times New Roman"/>
          <w:szCs w:val="24"/>
        </w:rPr>
        <w:t xml:space="preserve"> paragrahvi 70 l</w:t>
      </w:r>
      <w:r w:rsidR="00D22EE6">
        <w:rPr>
          <w:rFonts w:ascii="Times New Roman" w:hAnsi="Times New Roman" w:cs="Times New Roman"/>
          <w:szCs w:val="24"/>
        </w:rPr>
        <w:t>õike</w:t>
      </w:r>
      <w:r w:rsidR="00C77913">
        <w:rPr>
          <w:rFonts w:ascii="Times New Roman" w:hAnsi="Times New Roman" w:cs="Times New Roman"/>
          <w:szCs w:val="24"/>
        </w:rPr>
        <w:t xml:space="preserve"> 2 p</w:t>
      </w:r>
      <w:r w:rsidR="00D22EE6">
        <w:rPr>
          <w:rFonts w:ascii="Times New Roman" w:hAnsi="Times New Roman" w:cs="Times New Roman"/>
          <w:szCs w:val="24"/>
        </w:rPr>
        <w:t>unkt</w:t>
      </w:r>
      <w:commentRangeStart w:id="153"/>
      <w:del w:id="154" w:author="Inge Mehide - JUSTDIGI" w:date="2025-07-08T09:49:00Z" w16du:dateUtc="2025-07-08T06:49:00Z">
        <w:r w:rsidR="00D22EE6" w:rsidDel="0073269E">
          <w:rPr>
            <w:rFonts w:ascii="Times New Roman" w:hAnsi="Times New Roman" w:cs="Times New Roman"/>
            <w:szCs w:val="24"/>
          </w:rPr>
          <w:delText>i</w:delText>
        </w:r>
      </w:del>
      <w:commentRangeEnd w:id="153"/>
      <w:r w:rsidR="0073269E">
        <w:rPr>
          <w:rStyle w:val="Kommentaariviide"/>
          <w:rFonts w:ascii="Times New Roman" w:hAnsi="Times New Roman" w:cs="Times New Roman"/>
          <w:sz w:val="24"/>
          <w:szCs w:val="24"/>
        </w:rPr>
        <w:commentReference w:id="153"/>
      </w:r>
      <w:r w:rsidR="00C77913">
        <w:rPr>
          <w:rFonts w:ascii="Times New Roman" w:hAnsi="Times New Roman" w:cs="Times New Roman"/>
          <w:szCs w:val="24"/>
        </w:rPr>
        <w:t xml:space="preserve"> 5 muudetakse ja sõnastatakse järg</w:t>
      </w:r>
      <w:ins w:id="155" w:author="Inge Mehide - JUSTDIGI" w:date="2025-07-08T09:49:00Z" w16du:dateUtc="2025-07-08T06:49:00Z">
        <w:r w:rsidR="00DC0C1D">
          <w:rPr>
            <w:rFonts w:ascii="Times New Roman" w:hAnsi="Times New Roman" w:cs="Times New Roman"/>
            <w:szCs w:val="24"/>
          </w:rPr>
          <w:t>miselt</w:t>
        </w:r>
      </w:ins>
      <w:del w:id="156" w:author="Inge Mehide - JUSTDIGI" w:date="2025-07-08T09:49:00Z" w16du:dateUtc="2025-07-08T06:49:00Z">
        <w:r w:rsidR="00C77913" w:rsidDel="00DC0C1D">
          <w:rPr>
            <w:rFonts w:ascii="Times New Roman" w:hAnsi="Times New Roman" w:cs="Times New Roman"/>
            <w:szCs w:val="24"/>
          </w:rPr>
          <w:delText>nevalt</w:delText>
        </w:r>
      </w:del>
      <w:r w:rsidR="00C77913">
        <w:rPr>
          <w:rFonts w:ascii="Times New Roman" w:hAnsi="Times New Roman" w:cs="Times New Roman"/>
          <w:szCs w:val="24"/>
        </w:rPr>
        <w:t>:</w:t>
      </w:r>
    </w:p>
    <w:p w14:paraId="5C858D4C" w14:textId="28102357" w:rsidR="00D94FF5" w:rsidRDefault="00C77913" w:rsidP="005E7F5F">
      <w:pPr>
        <w:spacing w:after="0" w:line="240" w:lineRule="auto"/>
        <w:jc w:val="both"/>
        <w:rPr>
          <w:rFonts w:ascii="Times New Roman" w:hAnsi="Times New Roman" w:cs="Times New Roman"/>
          <w:szCs w:val="24"/>
        </w:rPr>
      </w:pPr>
      <w:r>
        <w:rPr>
          <w:rFonts w:ascii="Times New Roman" w:hAnsi="Times New Roman" w:cs="Times New Roman"/>
          <w:szCs w:val="24"/>
        </w:rPr>
        <w:t>„</w:t>
      </w:r>
      <w:r w:rsidR="00073DC1">
        <w:rPr>
          <w:rFonts w:ascii="Times New Roman" w:hAnsi="Times New Roman" w:cs="Times New Roman"/>
          <w:szCs w:val="24"/>
        </w:rPr>
        <w:t>5)</w:t>
      </w:r>
      <w:r w:rsidR="005B1DC7">
        <w:rPr>
          <w:rFonts w:ascii="Times New Roman" w:hAnsi="Times New Roman" w:cs="Times New Roman"/>
          <w:szCs w:val="24"/>
        </w:rPr>
        <w:t xml:space="preserve"> </w:t>
      </w:r>
      <w:r w:rsidR="00D94FF5">
        <w:rPr>
          <w:rFonts w:ascii="Times New Roman" w:hAnsi="Times New Roman" w:cs="Times New Roman"/>
          <w:szCs w:val="24"/>
        </w:rPr>
        <w:t>takistada</w:t>
      </w:r>
      <w:r w:rsidR="00704667">
        <w:rPr>
          <w:rFonts w:ascii="Times New Roman" w:hAnsi="Times New Roman" w:cs="Times New Roman"/>
          <w:szCs w:val="24"/>
        </w:rPr>
        <w:t xml:space="preserve"> </w:t>
      </w:r>
      <w:r w:rsidR="007A14FA">
        <w:rPr>
          <w:rFonts w:ascii="Times New Roman" w:hAnsi="Times New Roman" w:cs="Times New Roman"/>
          <w:szCs w:val="24"/>
        </w:rPr>
        <w:t xml:space="preserve">kaitsevööndiga </w:t>
      </w:r>
      <w:r w:rsidR="00704667">
        <w:rPr>
          <w:rFonts w:ascii="Times New Roman" w:hAnsi="Times New Roman" w:cs="Times New Roman"/>
          <w:szCs w:val="24"/>
        </w:rPr>
        <w:t>ehitisele</w:t>
      </w:r>
      <w:r w:rsidR="001A2498">
        <w:rPr>
          <w:rFonts w:ascii="Times New Roman" w:hAnsi="Times New Roman" w:cs="Times New Roman"/>
          <w:szCs w:val="24"/>
        </w:rPr>
        <w:t xml:space="preserve"> </w:t>
      </w:r>
      <w:r w:rsidR="00F77C59">
        <w:rPr>
          <w:rFonts w:ascii="Times New Roman" w:hAnsi="Times New Roman" w:cs="Times New Roman"/>
          <w:szCs w:val="24"/>
        </w:rPr>
        <w:t>taimestiku või pinnas</w:t>
      </w:r>
      <w:r w:rsidR="001A2498">
        <w:rPr>
          <w:rFonts w:ascii="Times New Roman" w:hAnsi="Times New Roman" w:cs="Times New Roman"/>
          <w:szCs w:val="24"/>
        </w:rPr>
        <w:t>e</w:t>
      </w:r>
      <w:r w:rsidR="00234782">
        <w:rPr>
          <w:rFonts w:ascii="Times New Roman" w:hAnsi="Times New Roman" w:cs="Times New Roman"/>
          <w:szCs w:val="24"/>
        </w:rPr>
        <w:t xml:space="preserve"> tõttu</w:t>
      </w:r>
      <w:r w:rsidR="001A2498">
        <w:rPr>
          <w:rFonts w:ascii="Times New Roman" w:hAnsi="Times New Roman" w:cs="Times New Roman"/>
          <w:szCs w:val="24"/>
        </w:rPr>
        <w:t xml:space="preserve"> </w:t>
      </w:r>
      <w:r w:rsidR="00234782">
        <w:rPr>
          <w:rFonts w:ascii="Times New Roman" w:hAnsi="Times New Roman" w:cs="Times New Roman"/>
          <w:szCs w:val="24"/>
        </w:rPr>
        <w:t xml:space="preserve">tekkinud </w:t>
      </w:r>
      <w:r w:rsidR="00F77C59">
        <w:rPr>
          <w:rFonts w:ascii="Times New Roman" w:hAnsi="Times New Roman" w:cs="Times New Roman"/>
          <w:szCs w:val="24"/>
        </w:rPr>
        <w:t>ohu likvideerimist</w:t>
      </w:r>
      <w:r w:rsidR="006C160F">
        <w:rPr>
          <w:rFonts w:ascii="Times New Roman" w:hAnsi="Times New Roman" w:cs="Times New Roman"/>
          <w:szCs w:val="24"/>
        </w:rPr>
        <w:t>“;</w:t>
      </w:r>
    </w:p>
    <w:p w14:paraId="0204D1F2" w14:textId="77777777" w:rsidR="00791EA6" w:rsidRDefault="00791EA6" w:rsidP="002245F2">
      <w:pPr>
        <w:spacing w:after="0" w:line="240" w:lineRule="auto"/>
        <w:jc w:val="both"/>
        <w:rPr>
          <w:rFonts w:ascii="Times New Roman" w:hAnsi="Times New Roman" w:cs="Times New Roman"/>
          <w:szCs w:val="24"/>
        </w:rPr>
      </w:pPr>
    </w:p>
    <w:p w14:paraId="4DE6CB48" w14:textId="6CADB3D1" w:rsidR="006C7FD1" w:rsidRPr="002245F2" w:rsidRDefault="00C14CB6"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71 lõiget 1 täiendatakse pärast tekstiosa „kaitsevöönd on“ tekstiosaga „teealune ja“;</w:t>
      </w:r>
    </w:p>
    <w:p w14:paraId="7FF70551" w14:textId="77777777" w:rsidR="00C84E18" w:rsidRPr="002245F2" w:rsidRDefault="00C84E18" w:rsidP="002245F2">
      <w:pPr>
        <w:spacing w:after="0" w:line="240" w:lineRule="auto"/>
        <w:jc w:val="both"/>
        <w:rPr>
          <w:rFonts w:ascii="Times New Roman" w:hAnsi="Times New Roman" w:cs="Times New Roman"/>
          <w:szCs w:val="24"/>
        </w:rPr>
      </w:pPr>
    </w:p>
    <w:p w14:paraId="2A1176EE" w14:textId="499D3EB9" w:rsidR="006C7FD1" w:rsidRPr="002245F2" w:rsidRDefault="00A90BA4"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2</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71 lõiked 2 ja 3 muudetakse </w:t>
      </w:r>
      <w:del w:id="157" w:author="Inge Mehide - JUSTDIGI" w:date="2025-07-09T11:54:00Z" w16du:dateUtc="2025-07-09T08:54:00Z">
        <w:r w:rsidR="007B0BBF" w:rsidRPr="002245F2">
          <w:rPr>
            <w:rFonts w:ascii="Times New Roman" w:hAnsi="Times New Roman" w:cs="Times New Roman"/>
            <w:szCs w:val="24"/>
          </w:rPr>
          <w:delText>ja</w:delText>
        </w:r>
      </w:del>
      <w:ins w:id="158" w:author="Inge Mehide - JUSTDIGI" w:date="2025-07-09T11:54:00Z" w16du:dateUtc="2025-07-09T08:54:00Z">
        <w:r w:rsidR="00EF5191">
          <w:rPr>
            <w:rFonts w:ascii="Times New Roman" w:hAnsi="Times New Roman" w:cs="Times New Roman"/>
            <w:szCs w:val="24"/>
          </w:rPr>
          <w:t>ning</w:t>
        </w:r>
      </w:ins>
      <w:r w:rsidR="007B0BBF" w:rsidRPr="002245F2">
        <w:rPr>
          <w:rFonts w:ascii="Times New Roman" w:hAnsi="Times New Roman" w:cs="Times New Roman"/>
          <w:szCs w:val="24"/>
        </w:rPr>
        <w:t xml:space="preserve"> sõnastatakse järgmiselt:</w:t>
      </w:r>
    </w:p>
    <w:p w14:paraId="7B0C3FE8" w14:textId="3B7BA74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w:t>
      </w:r>
      <w:bookmarkStart w:id="159" w:name="_Hlk184291474"/>
      <w:r w:rsidR="00F36172">
        <w:rPr>
          <w:rFonts w:ascii="Times New Roman" w:hAnsi="Times New Roman" w:cs="Times New Roman"/>
          <w:szCs w:val="24"/>
        </w:rPr>
        <w:t>Käesoleva seadustiku §</w:t>
      </w:r>
      <w:r w:rsidRPr="002245F2">
        <w:rPr>
          <w:rFonts w:ascii="Times New Roman" w:hAnsi="Times New Roman" w:cs="Times New Roman"/>
          <w:szCs w:val="24"/>
        </w:rPr>
        <w:t xml:space="preserve"> 92 lõikes 9 nimetatud üleeuroopalis</w:t>
      </w:r>
      <w:r w:rsidR="00190357">
        <w:rPr>
          <w:rFonts w:ascii="Times New Roman" w:hAnsi="Times New Roman" w:cs="Times New Roman"/>
          <w:szCs w:val="24"/>
        </w:rPr>
        <w:t>s</w:t>
      </w:r>
      <w:r w:rsidRPr="002245F2">
        <w:rPr>
          <w:rFonts w:ascii="Times New Roman" w:hAnsi="Times New Roman" w:cs="Times New Roman"/>
          <w:szCs w:val="24"/>
        </w:rPr>
        <w:t xml:space="preserve">e </w:t>
      </w:r>
      <w:proofErr w:type="spellStart"/>
      <w:r w:rsidRPr="002245F2">
        <w:rPr>
          <w:rFonts w:ascii="Times New Roman" w:hAnsi="Times New Roman" w:cs="Times New Roman"/>
          <w:szCs w:val="24"/>
        </w:rPr>
        <w:t>teedevõr</w:t>
      </w:r>
      <w:r w:rsidR="00190357">
        <w:rPr>
          <w:rFonts w:ascii="Times New Roman" w:hAnsi="Times New Roman" w:cs="Times New Roman"/>
          <w:szCs w:val="24"/>
        </w:rPr>
        <w:t>k</w:t>
      </w:r>
      <w:r w:rsidRPr="002245F2">
        <w:rPr>
          <w:rFonts w:ascii="Times New Roman" w:hAnsi="Times New Roman" w:cs="Times New Roman"/>
          <w:szCs w:val="24"/>
        </w:rPr>
        <w:t>u</w:t>
      </w:r>
      <w:proofErr w:type="spellEnd"/>
      <w:r w:rsidRPr="002245F2">
        <w:rPr>
          <w:rFonts w:ascii="Times New Roman" w:hAnsi="Times New Roman" w:cs="Times New Roman"/>
          <w:szCs w:val="24"/>
        </w:rPr>
        <w:t xml:space="preserve"> kuuluva </w:t>
      </w:r>
      <w:r w:rsidR="00F6478D" w:rsidRPr="002245F2">
        <w:rPr>
          <w:rFonts w:ascii="Times New Roman" w:hAnsi="Times New Roman" w:cs="Times New Roman"/>
          <w:szCs w:val="24"/>
        </w:rPr>
        <w:t>maantee</w:t>
      </w:r>
      <w:r w:rsidRPr="002245F2">
        <w:rPr>
          <w:rFonts w:ascii="Times New Roman" w:hAnsi="Times New Roman" w:cs="Times New Roman"/>
          <w:szCs w:val="24"/>
        </w:rPr>
        <w:t xml:space="preserve"> </w:t>
      </w:r>
      <w:bookmarkEnd w:id="159"/>
      <w:r w:rsidRPr="002245F2">
        <w:rPr>
          <w:rFonts w:ascii="Times New Roman" w:hAnsi="Times New Roman" w:cs="Times New Roman"/>
          <w:szCs w:val="24"/>
        </w:rPr>
        <w:t xml:space="preserve">kaitsevööndi laius </w:t>
      </w:r>
      <w:commentRangeStart w:id="160"/>
      <w:r w:rsidRPr="002245F2">
        <w:rPr>
          <w:rFonts w:ascii="Times New Roman" w:hAnsi="Times New Roman" w:cs="Times New Roman"/>
          <w:szCs w:val="24"/>
        </w:rPr>
        <w:t xml:space="preserve">mõlemal pool </w:t>
      </w:r>
      <w:commentRangeEnd w:id="160"/>
      <w:r w:rsidR="00200BE9">
        <w:rPr>
          <w:rStyle w:val="Kommentaariviide"/>
          <w:rFonts w:ascii="Times New Roman" w:hAnsi="Times New Roman" w:cs="Times New Roman"/>
          <w:sz w:val="24"/>
          <w:szCs w:val="24"/>
        </w:rPr>
        <w:commentReference w:id="160"/>
      </w:r>
      <w:ins w:id="161" w:author="Inge Mehide - JUSTDIGI" w:date="2025-07-09T12:19:00Z" w16du:dateUtc="2025-07-09T09:19:00Z">
        <w:r w:rsidR="002A64ED">
          <w:rPr>
            <w:rFonts w:ascii="Times New Roman" w:hAnsi="Times New Roman" w:cs="Times New Roman"/>
            <w:szCs w:val="24"/>
          </w:rPr>
          <w:t xml:space="preserve">teed </w:t>
        </w:r>
      </w:ins>
      <w:ins w:id="162" w:author="Inge Mehide - JUSTDIGI" w:date="2025-07-09T12:05:00Z" w16du:dateUtc="2025-07-09T09:05:00Z">
        <w:r w:rsidR="001D12A4">
          <w:rPr>
            <w:rFonts w:ascii="Times New Roman" w:hAnsi="Times New Roman" w:cs="Times New Roman"/>
            <w:szCs w:val="24"/>
          </w:rPr>
          <w:t xml:space="preserve">on </w:t>
        </w:r>
      </w:ins>
      <w:r w:rsidRPr="002245F2">
        <w:rPr>
          <w:rFonts w:ascii="Times New Roman" w:hAnsi="Times New Roman" w:cs="Times New Roman"/>
          <w:szCs w:val="24"/>
        </w:rPr>
        <w:t xml:space="preserve">äärmise sõiduraja välimisest servast </w:t>
      </w:r>
      <w:del w:id="163" w:author="Inge Mehide - JUSTDIGI" w:date="2025-07-09T12:05:00Z" w16du:dateUtc="2025-07-09T09:05:00Z">
        <w:r w:rsidRPr="002245F2">
          <w:rPr>
            <w:rFonts w:ascii="Times New Roman" w:hAnsi="Times New Roman" w:cs="Times New Roman"/>
            <w:szCs w:val="24"/>
          </w:rPr>
          <w:delText xml:space="preserve">on </w:delText>
        </w:r>
      </w:del>
      <w:r w:rsidRPr="002245F2">
        <w:rPr>
          <w:rFonts w:ascii="Times New Roman" w:hAnsi="Times New Roman" w:cs="Times New Roman"/>
          <w:szCs w:val="24"/>
        </w:rPr>
        <w:t xml:space="preserve">50 meetrit. Muu </w:t>
      </w:r>
      <w:r w:rsidR="00F6478D" w:rsidRPr="002245F2">
        <w:rPr>
          <w:rFonts w:ascii="Times New Roman" w:hAnsi="Times New Roman" w:cs="Times New Roman"/>
          <w:szCs w:val="24"/>
        </w:rPr>
        <w:t>maan</w:t>
      </w:r>
      <w:r w:rsidRPr="002245F2">
        <w:rPr>
          <w:rFonts w:ascii="Times New Roman" w:hAnsi="Times New Roman" w:cs="Times New Roman"/>
          <w:szCs w:val="24"/>
        </w:rPr>
        <w:t xml:space="preserve">tee kaitsevööndi laius mõlemal pool </w:t>
      </w:r>
      <w:ins w:id="164" w:author="Inge Mehide - JUSTDIGI" w:date="2025-07-09T12:19:00Z" w16du:dateUtc="2025-07-09T09:19:00Z">
        <w:r w:rsidR="005843D3">
          <w:rPr>
            <w:rFonts w:ascii="Times New Roman" w:hAnsi="Times New Roman" w:cs="Times New Roman"/>
            <w:szCs w:val="24"/>
          </w:rPr>
          <w:t xml:space="preserve">teed </w:t>
        </w:r>
      </w:ins>
      <w:ins w:id="165" w:author="Inge Mehide - JUSTDIGI" w:date="2025-07-09T12:05:00Z" w16du:dateUtc="2025-07-09T09:05:00Z">
        <w:r w:rsidR="001D12A4">
          <w:rPr>
            <w:rFonts w:ascii="Times New Roman" w:hAnsi="Times New Roman" w:cs="Times New Roman"/>
            <w:szCs w:val="24"/>
          </w:rPr>
          <w:t xml:space="preserve">on </w:t>
        </w:r>
      </w:ins>
      <w:r w:rsidRPr="002245F2">
        <w:rPr>
          <w:rFonts w:ascii="Times New Roman" w:hAnsi="Times New Roman" w:cs="Times New Roman"/>
          <w:szCs w:val="24"/>
        </w:rPr>
        <w:t xml:space="preserve">äärmise sõiduraja välimisest servast </w:t>
      </w:r>
      <w:del w:id="166" w:author="Inge Mehide - JUSTDIGI" w:date="2025-07-09T12:05:00Z" w16du:dateUtc="2025-07-09T09:05:00Z">
        <w:r w:rsidRPr="002245F2">
          <w:rPr>
            <w:rFonts w:ascii="Times New Roman" w:hAnsi="Times New Roman" w:cs="Times New Roman"/>
            <w:szCs w:val="24"/>
          </w:rPr>
          <w:delText xml:space="preserve">on </w:delText>
        </w:r>
      </w:del>
      <w:r w:rsidRPr="002245F2">
        <w:rPr>
          <w:rFonts w:ascii="Times New Roman" w:hAnsi="Times New Roman" w:cs="Times New Roman"/>
          <w:szCs w:val="24"/>
        </w:rPr>
        <w:t>30 meetrit.</w:t>
      </w:r>
    </w:p>
    <w:p w14:paraId="4AA30C1E" w14:textId="77777777" w:rsidR="00C84E18" w:rsidRPr="002245F2" w:rsidRDefault="00C84E18" w:rsidP="002245F2">
      <w:pPr>
        <w:spacing w:after="0" w:line="240" w:lineRule="auto"/>
        <w:jc w:val="both"/>
        <w:rPr>
          <w:rFonts w:ascii="Times New Roman" w:hAnsi="Times New Roman" w:cs="Times New Roman"/>
          <w:szCs w:val="24"/>
        </w:rPr>
      </w:pPr>
    </w:p>
    <w:p w14:paraId="1FFC9102" w14:textId="4F8FA9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r w:rsidR="00822222" w:rsidRPr="002245F2">
        <w:rPr>
          <w:rFonts w:ascii="Times New Roman" w:hAnsi="Times New Roman" w:cs="Times New Roman"/>
          <w:szCs w:val="24"/>
        </w:rPr>
        <w:t xml:space="preserve">Tänava </w:t>
      </w:r>
      <w:r w:rsidRPr="002245F2">
        <w:rPr>
          <w:rFonts w:ascii="Times New Roman" w:hAnsi="Times New Roman" w:cs="Times New Roman"/>
          <w:szCs w:val="24"/>
        </w:rPr>
        <w:t xml:space="preserve">kaitsevööndi laius on äärmise sõiduraja välimisest servast 10 meetrit. Kaitsevööndit võib laiendada 50 meetrini, kui see on ette nähtud </w:t>
      </w:r>
      <w:proofErr w:type="spellStart"/>
      <w:r w:rsidRPr="002245F2">
        <w:rPr>
          <w:rFonts w:ascii="Times New Roman" w:hAnsi="Times New Roman" w:cs="Times New Roman"/>
          <w:szCs w:val="24"/>
        </w:rPr>
        <w:t>üld</w:t>
      </w:r>
      <w:proofErr w:type="spellEnd"/>
      <w:r w:rsidRPr="002245F2">
        <w:rPr>
          <w:rFonts w:ascii="Times New Roman" w:hAnsi="Times New Roman" w:cs="Times New Roman"/>
          <w:szCs w:val="24"/>
        </w:rPr>
        <w:t>- või detailplaneeringus.“;</w:t>
      </w:r>
    </w:p>
    <w:p w14:paraId="7443875A" w14:textId="77777777" w:rsidR="00C84E18" w:rsidRPr="002245F2" w:rsidRDefault="00C84E18" w:rsidP="002245F2">
      <w:pPr>
        <w:spacing w:after="0" w:line="240" w:lineRule="auto"/>
        <w:jc w:val="both"/>
        <w:rPr>
          <w:rFonts w:ascii="Times New Roman" w:hAnsi="Times New Roman" w:cs="Times New Roman"/>
          <w:szCs w:val="24"/>
        </w:rPr>
      </w:pPr>
    </w:p>
    <w:p w14:paraId="3753B898" w14:textId="2C6FFDB5" w:rsidR="006C7FD1" w:rsidRPr="002245F2" w:rsidRDefault="0074024A"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6</w:t>
      </w:r>
      <w:r w:rsidR="00D62836">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71 täiendatakse lõi</w:t>
      </w:r>
      <w:r w:rsidR="00DD0688">
        <w:rPr>
          <w:rFonts w:ascii="Times New Roman" w:hAnsi="Times New Roman" w:cs="Times New Roman"/>
          <w:szCs w:val="24"/>
        </w:rPr>
        <w:t>kega</w:t>
      </w:r>
      <w:r w:rsidR="007B0BBF" w:rsidRPr="002245F2">
        <w:rPr>
          <w:rFonts w:ascii="Times New Roman" w:hAnsi="Times New Roman" w:cs="Times New Roman"/>
          <w:szCs w:val="24"/>
        </w:rPr>
        <w:t xml:space="preserve"> 4</w:t>
      </w:r>
      <w:r w:rsidR="00DD0688">
        <w:rPr>
          <w:rFonts w:ascii="Times New Roman" w:hAnsi="Times New Roman" w:cs="Times New Roman"/>
          <w:szCs w:val="24"/>
        </w:rPr>
        <w:t xml:space="preserve"> </w:t>
      </w:r>
      <w:r w:rsidR="007B0BBF" w:rsidRPr="002245F2">
        <w:rPr>
          <w:rFonts w:ascii="Times New Roman" w:hAnsi="Times New Roman" w:cs="Times New Roman"/>
          <w:szCs w:val="24"/>
        </w:rPr>
        <w:t>järgmises sõnastuses:</w:t>
      </w:r>
    </w:p>
    <w:p w14:paraId="4501CE15" w14:textId="0749D715" w:rsidR="006C7FD1" w:rsidRPr="002245F2" w:rsidRDefault="006551AF" w:rsidP="002245F2">
      <w:pPr>
        <w:spacing w:after="0" w:line="240" w:lineRule="auto"/>
        <w:jc w:val="both"/>
        <w:rPr>
          <w:rFonts w:ascii="Times New Roman" w:hAnsi="Times New Roman" w:cs="Times New Roman"/>
          <w:szCs w:val="24"/>
        </w:rPr>
      </w:pPr>
      <w:commentRangeStart w:id="167"/>
      <w:ins w:id="168" w:author="Inge Mehide - JUSTDIGI" w:date="2025-07-09T12:40:00Z" w16du:dateUtc="2025-07-09T09:40:00Z">
        <w:r>
          <w:rPr>
            <w:rFonts w:ascii="Times New Roman" w:hAnsi="Times New Roman" w:cs="Times New Roman"/>
            <w:szCs w:val="24"/>
          </w:rPr>
          <w:t>„</w:t>
        </w:r>
        <w:commentRangeEnd w:id="167"/>
        <w:r w:rsidRPr="002245F2">
          <w:rPr>
            <w:rStyle w:val="Kommentaariviide"/>
            <w:rFonts w:ascii="Times New Roman" w:hAnsi="Times New Roman" w:cs="Times New Roman"/>
            <w:sz w:val="24"/>
            <w:szCs w:val="24"/>
          </w:rPr>
          <w:commentReference w:id="167"/>
        </w:r>
      </w:ins>
      <w:r w:rsidR="007B0BBF" w:rsidRPr="002245F2">
        <w:rPr>
          <w:rFonts w:ascii="Times New Roman" w:hAnsi="Times New Roman" w:cs="Times New Roman"/>
          <w:szCs w:val="24"/>
        </w:rPr>
        <w:t>(</w:t>
      </w:r>
      <w:r w:rsidR="00DD0688">
        <w:rPr>
          <w:rFonts w:ascii="Times New Roman" w:hAnsi="Times New Roman" w:cs="Times New Roman"/>
          <w:szCs w:val="24"/>
        </w:rPr>
        <w:t>4</w:t>
      </w:r>
      <w:r w:rsidR="007B0BBF" w:rsidRPr="002245F2">
        <w:rPr>
          <w:rFonts w:ascii="Times New Roman" w:hAnsi="Times New Roman" w:cs="Times New Roman"/>
          <w:szCs w:val="24"/>
        </w:rPr>
        <w:t>) Käesoleva paragrahvi lõigetes 2</w:t>
      </w:r>
      <w:r w:rsidR="00131AC0">
        <w:rPr>
          <w:rFonts w:ascii="Times New Roman" w:hAnsi="Times New Roman" w:cs="Times New Roman"/>
          <w:szCs w:val="24"/>
        </w:rPr>
        <w:t xml:space="preserve"> ja</w:t>
      </w:r>
      <w:r w:rsidR="00F56731">
        <w:rPr>
          <w:rFonts w:ascii="Times New Roman" w:hAnsi="Times New Roman" w:cs="Times New Roman"/>
          <w:szCs w:val="24"/>
        </w:rPr>
        <w:t xml:space="preserve"> </w:t>
      </w:r>
      <w:r w:rsidR="00DD0688">
        <w:rPr>
          <w:rFonts w:ascii="Times New Roman" w:hAnsi="Times New Roman" w:cs="Times New Roman"/>
          <w:szCs w:val="24"/>
        </w:rPr>
        <w:t>3</w:t>
      </w:r>
      <w:r w:rsidR="007B0BBF" w:rsidRPr="002245F2">
        <w:rPr>
          <w:rFonts w:ascii="Times New Roman" w:hAnsi="Times New Roman" w:cs="Times New Roman"/>
          <w:szCs w:val="24"/>
        </w:rPr>
        <w:t xml:space="preserve"> nimetatud kaitsevööndi laiust võib tee omanik põhjendatud juhul vähendada.“;</w:t>
      </w:r>
    </w:p>
    <w:p w14:paraId="5D55D08C" w14:textId="77777777" w:rsidR="001C1AD7" w:rsidRDefault="001C1AD7" w:rsidP="002245F2">
      <w:pPr>
        <w:spacing w:after="0" w:line="240" w:lineRule="auto"/>
        <w:jc w:val="both"/>
        <w:rPr>
          <w:rFonts w:ascii="Times New Roman" w:hAnsi="Times New Roman" w:cs="Times New Roman"/>
          <w:szCs w:val="24"/>
        </w:rPr>
      </w:pPr>
    </w:p>
    <w:p w14:paraId="731537FF" w14:textId="379B8956" w:rsidR="006C7FD1" w:rsidRPr="002245F2" w:rsidRDefault="0074024A"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6</w:t>
      </w:r>
      <w:r w:rsidR="00D62836">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72 lõike 1 punkt 4 muudetakse ja sõnastatakse järgmiselt:</w:t>
      </w:r>
    </w:p>
    <w:p w14:paraId="101229AD"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ladustada metsamaterjale ja töödelda puitu;“;</w:t>
      </w:r>
    </w:p>
    <w:p w14:paraId="1DD6933F" w14:textId="77777777" w:rsidR="00C84E18" w:rsidRPr="002245F2" w:rsidRDefault="00C84E18" w:rsidP="002245F2">
      <w:pPr>
        <w:spacing w:after="0" w:line="240" w:lineRule="auto"/>
        <w:jc w:val="both"/>
        <w:rPr>
          <w:rFonts w:ascii="Times New Roman" w:hAnsi="Times New Roman" w:cs="Times New Roman"/>
          <w:szCs w:val="24"/>
        </w:rPr>
      </w:pPr>
    </w:p>
    <w:p w14:paraId="23D58507" w14:textId="64F08A3F"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6</w:t>
      </w:r>
      <w:r w:rsidR="00D62836">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72 lõike 1 punktis 5 </w:t>
      </w:r>
      <w:r w:rsidR="006D158C">
        <w:rPr>
          <w:rFonts w:ascii="Times New Roman" w:hAnsi="Times New Roman" w:cs="Times New Roman"/>
          <w:szCs w:val="24"/>
        </w:rPr>
        <w:t>asendatakse</w:t>
      </w:r>
      <w:r w:rsidR="007B0BBF" w:rsidRPr="002245F2">
        <w:rPr>
          <w:rFonts w:ascii="Times New Roman" w:hAnsi="Times New Roman" w:cs="Times New Roman"/>
          <w:szCs w:val="24"/>
        </w:rPr>
        <w:t xml:space="preserve"> </w:t>
      </w:r>
      <w:r w:rsidR="006D158C">
        <w:rPr>
          <w:rFonts w:ascii="Times New Roman" w:hAnsi="Times New Roman" w:cs="Times New Roman"/>
          <w:szCs w:val="24"/>
        </w:rPr>
        <w:t>sõna</w:t>
      </w:r>
      <w:r w:rsidR="006D158C" w:rsidRPr="002245F2">
        <w:rPr>
          <w:rFonts w:ascii="Times New Roman" w:hAnsi="Times New Roman" w:cs="Times New Roman"/>
          <w:szCs w:val="24"/>
        </w:rPr>
        <w:t xml:space="preserve"> </w:t>
      </w:r>
      <w:r w:rsidR="007B0BBF" w:rsidRPr="002245F2">
        <w:rPr>
          <w:rFonts w:ascii="Times New Roman" w:hAnsi="Times New Roman" w:cs="Times New Roman"/>
          <w:szCs w:val="24"/>
        </w:rPr>
        <w:t>„</w:t>
      </w:r>
      <w:r w:rsidR="006D158C" w:rsidRPr="006D158C">
        <w:rPr>
          <w:rFonts w:ascii="Times New Roman" w:hAnsi="Times New Roman" w:cs="Times New Roman"/>
          <w:szCs w:val="24"/>
        </w:rPr>
        <w:t>maaparandustööd</w:t>
      </w:r>
      <w:r w:rsidR="006D158C">
        <w:rPr>
          <w:rFonts w:ascii="Times New Roman" w:hAnsi="Times New Roman" w:cs="Times New Roman"/>
          <w:szCs w:val="24"/>
        </w:rPr>
        <w:t>“ sõnaga „tööd</w:t>
      </w:r>
      <w:r w:rsidR="007B0BBF" w:rsidRPr="002245F2">
        <w:rPr>
          <w:rFonts w:ascii="Times New Roman" w:hAnsi="Times New Roman" w:cs="Times New Roman"/>
          <w:szCs w:val="24"/>
        </w:rPr>
        <w:t>“;</w:t>
      </w:r>
    </w:p>
    <w:p w14:paraId="3FCEE859" w14:textId="77777777" w:rsidR="00C84E18" w:rsidRPr="002245F2" w:rsidRDefault="00C84E18" w:rsidP="002245F2">
      <w:pPr>
        <w:spacing w:after="0" w:line="240" w:lineRule="auto"/>
        <w:jc w:val="both"/>
        <w:rPr>
          <w:rFonts w:ascii="Times New Roman" w:hAnsi="Times New Roman" w:cs="Times New Roman"/>
          <w:szCs w:val="24"/>
        </w:rPr>
      </w:pPr>
    </w:p>
    <w:p w14:paraId="515D1357" w14:textId="7AF48333" w:rsidR="006C7FD1" w:rsidRPr="002245F2" w:rsidRDefault="00685509"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72 lõiget 1 täiendatakse punktiga 6 järgmises sõnastuses:</w:t>
      </w:r>
    </w:p>
    <w:p w14:paraId="7ABBDA7A" w14:textId="7322DD8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 xml:space="preserve">„6) püstitada müügipunkti või muud teeninduskohta, kui tegemist on </w:t>
      </w:r>
      <w:r w:rsidR="00A36C41">
        <w:rPr>
          <w:rFonts w:ascii="Times New Roman" w:hAnsi="Times New Roman" w:cs="Times New Roman"/>
          <w:szCs w:val="24"/>
        </w:rPr>
        <w:t xml:space="preserve">käesoleva seadustiku </w:t>
      </w:r>
      <w:r w:rsidRPr="002245F2">
        <w:rPr>
          <w:rFonts w:ascii="Times New Roman" w:hAnsi="Times New Roman" w:cs="Times New Roman"/>
          <w:szCs w:val="24"/>
        </w:rPr>
        <w:t xml:space="preserve">§ 92 lõikes 9 nimetatud üleeuroopalisse </w:t>
      </w:r>
      <w:proofErr w:type="spellStart"/>
      <w:r w:rsidRPr="002245F2">
        <w:rPr>
          <w:rFonts w:ascii="Times New Roman" w:hAnsi="Times New Roman" w:cs="Times New Roman"/>
          <w:szCs w:val="24"/>
        </w:rPr>
        <w:t>teedevõrku</w:t>
      </w:r>
      <w:proofErr w:type="spellEnd"/>
      <w:r w:rsidRPr="002245F2">
        <w:rPr>
          <w:rFonts w:ascii="Times New Roman" w:hAnsi="Times New Roman" w:cs="Times New Roman"/>
          <w:szCs w:val="24"/>
        </w:rPr>
        <w:t xml:space="preserve"> kuuluva </w:t>
      </w:r>
      <w:r w:rsidR="00D67CB2" w:rsidRPr="002245F2">
        <w:rPr>
          <w:rFonts w:ascii="Times New Roman" w:hAnsi="Times New Roman" w:cs="Times New Roman"/>
          <w:szCs w:val="24"/>
        </w:rPr>
        <w:t>maan</w:t>
      </w:r>
      <w:r w:rsidRPr="002245F2">
        <w:rPr>
          <w:rFonts w:ascii="Times New Roman" w:hAnsi="Times New Roman" w:cs="Times New Roman"/>
          <w:szCs w:val="24"/>
        </w:rPr>
        <w:t>teega.“;</w:t>
      </w:r>
    </w:p>
    <w:p w14:paraId="67CF34AE" w14:textId="77777777" w:rsidR="00C84E18" w:rsidRPr="002245F2" w:rsidRDefault="00C84E18" w:rsidP="002245F2">
      <w:pPr>
        <w:spacing w:after="0" w:line="240" w:lineRule="auto"/>
        <w:jc w:val="both"/>
        <w:rPr>
          <w:rFonts w:ascii="Times New Roman" w:hAnsi="Times New Roman" w:cs="Times New Roman"/>
          <w:szCs w:val="24"/>
        </w:rPr>
      </w:pPr>
    </w:p>
    <w:p w14:paraId="13B96D6A" w14:textId="115A4673" w:rsidR="006C7FD1" w:rsidRPr="002245F2" w:rsidRDefault="00685509"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72 lõi</w:t>
      </w:r>
      <w:r w:rsidR="00623A3A">
        <w:rPr>
          <w:rFonts w:ascii="Times New Roman" w:hAnsi="Times New Roman" w:cs="Times New Roman"/>
          <w:szCs w:val="24"/>
        </w:rPr>
        <w:t>k</w:t>
      </w:r>
      <w:r w:rsidR="007B0BBF" w:rsidRPr="002245F2">
        <w:rPr>
          <w:rFonts w:ascii="Times New Roman" w:hAnsi="Times New Roman" w:cs="Times New Roman"/>
          <w:szCs w:val="24"/>
        </w:rPr>
        <w:t xml:space="preserve">e 2 </w:t>
      </w:r>
      <w:r w:rsidR="00623A3A">
        <w:rPr>
          <w:rFonts w:ascii="Times New Roman" w:hAnsi="Times New Roman" w:cs="Times New Roman"/>
          <w:szCs w:val="24"/>
        </w:rPr>
        <w:t xml:space="preserve">esimene lause </w:t>
      </w:r>
      <w:r w:rsidR="007B0BBF" w:rsidRPr="002245F2">
        <w:rPr>
          <w:rFonts w:ascii="Times New Roman" w:hAnsi="Times New Roman" w:cs="Times New Roman"/>
          <w:szCs w:val="24"/>
        </w:rPr>
        <w:t>muudetakse ja sõnastatakse järgmiselt:</w:t>
      </w:r>
    </w:p>
    <w:p w14:paraId="4BA72EFC" w14:textId="0A7C9BB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„Tee kaitsevööndi maa kinnisasja omanik on kohustatud lubama kõrvaldada nähtavust piirava ja liiklusele ohtliku taimestiku, objekti või ehitise.“;</w:t>
      </w:r>
    </w:p>
    <w:p w14:paraId="07D622FF" w14:textId="77777777" w:rsidR="00C84E18" w:rsidRPr="002245F2" w:rsidRDefault="00C84E18" w:rsidP="002245F2">
      <w:pPr>
        <w:spacing w:after="0" w:line="240" w:lineRule="auto"/>
        <w:jc w:val="both"/>
        <w:rPr>
          <w:rFonts w:ascii="Times New Roman" w:hAnsi="Times New Roman" w:cs="Times New Roman"/>
          <w:szCs w:val="24"/>
        </w:rPr>
      </w:pPr>
    </w:p>
    <w:p w14:paraId="67C24B37" w14:textId="4F4D5443" w:rsidR="006C7FD1" w:rsidRPr="002245F2" w:rsidRDefault="00553548"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73 lõige 2 muudetakse ja sõnastatakse järgmiselt:</w:t>
      </w:r>
    </w:p>
    <w:p w14:paraId="76DA0685" w14:textId="6A70436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Raudtee kaitsevööndis on keelatud:</w:t>
      </w:r>
    </w:p>
    <w:p w14:paraId="25390E6F" w14:textId="77777777" w:rsidR="006C7FD1" w:rsidRPr="002245F2" w:rsidRDefault="007B0BBF" w:rsidP="002245F2">
      <w:pPr>
        <w:spacing w:after="0" w:line="240" w:lineRule="auto"/>
        <w:jc w:val="both"/>
        <w:rPr>
          <w:rFonts w:ascii="Times New Roman" w:hAnsi="Times New Roman" w:cs="Times New Roman"/>
          <w:szCs w:val="24"/>
        </w:rPr>
      </w:pPr>
      <w:commentRangeStart w:id="169"/>
      <w:del w:id="170" w:author="Inge Mehide - JUSTDIGI" w:date="2025-07-08T10:20:00Z" w16du:dateUtc="2025-07-08T07:20:00Z">
        <w:r w:rsidRPr="002245F2" w:rsidDel="005C525C">
          <w:rPr>
            <w:rFonts w:ascii="Times New Roman" w:hAnsi="Times New Roman" w:cs="Times New Roman"/>
            <w:szCs w:val="24"/>
          </w:rPr>
          <w:delText>„</w:delText>
        </w:r>
      </w:del>
      <w:commentRangeEnd w:id="169"/>
      <w:r w:rsidR="009E591C" w:rsidRPr="002245F2">
        <w:rPr>
          <w:rStyle w:val="Kommentaariviide"/>
          <w:rFonts w:ascii="Times New Roman" w:hAnsi="Times New Roman" w:cs="Times New Roman"/>
          <w:sz w:val="24"/>
          <w:szCs w:val="24"/>
        </w:rPr>
        <w:commentReference w:id="169"/>
      </w:r>
      <w:r w:rsidRPr="002245F2">
        <w:rPr>
          <w:rFonts w:ascii="Times New Roman" w:hAnsi="Times New Roman" w:cs="Times New Roman"/>
          <w:szCs w:val="24"/>
        </w:rPr>
        <w:t>1) ohustada liiklust ja takistada nähtavust raudteel;</w:t>
      </w:r>
    </w:p>
    <w:p w14:paraId="18EB8461" w14:textId="09BA922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2) </w:t>
      </w:r>
      <w:r w:rsidR="00526D40">
        <w:rPr>
          <w:rFonts w:ascii="Times New Roman" w:hAnsi="Times New Roman" w:cs="Times New Roman"/>
          <w:szCs w:val="24"/>
        </w:rPr>
        <w:t xml:space="preserve">rajada </w:t>
      </w:r>
      <w:r w:rsidRPr="002245F2">
        <w:rPr>
          <w:rFonts w:ascii="Times New Roman" w:hAnsi="Times New Roman" w:cs="Times New Roman"/>
          <w:szCs w:val="24"/>
        </w:rPr>
        <w:t>maaparandussüsteem</w:t>
      </w:r>
      <w:r w:rsidR="00E05A9C">
        <w:rPr>
          <w:rFonts w:ascii="Times New Roman" w:hAnsi="Times New Roman" w:cs="Times New Roman"/>
          <w:szCs w:val="24"/>
        </w:rPr>
        <w:t>e</w:t>
      </w:r>
      <w:r w:rsidRPr="002245F2">
        <w:rPr>
          <w:rFonts w:ascii="Times New Roman" w:hAnsi="Times New Roman" w:cs="Times New Roman"/>
          <w:szCs w:val="24"/>
        </w:rPr>
        <w:t xml:space="preserve">, </w:t>
      </w:r>
      <w:r w:rsidR="00E05A9C">
        <w:rPr>
          <w:rFonts w:ascii="Times New Roman" w:hAnsi="Times New Roman" w:cs="Times New Roman"/>
          <w:szCs w:val="24"/>
        </w:rPr>
        <w:t xml:space="preserve">kaevandada </w:t>
      </w:r>
      <w:r w:rsidRPr="002245F2">
        <w:rPr>
          <w:rFonts w:ascii="Times New Roman" w:hAnsi="Times New Roman" w:cs="Times New Roman"/>
          <w:szCs w:val="24"/>
        </w:rPr>
        <w:t>maavara</w:t>
      </w:r>
      <w:r w:rsidR="00E05A9C">
        <w:rPr>
          <w:rFonts w:ascii="Times New Roman" w:hAnsi="Times New Roman" w:cs="Times New Roman"/>
          <w:szCs w:val="24"/>
        </w:rPr>
        <w:t>, teha</w:t>
      </w:r>
      <w:r w:rsidRPr="002245F2">
        <w:rPr>
          <w:rFonts w:ascii="Times New Roman" w:hAnsi="Times New Roman" w:cs="Times New Roman"/>
          <w:szCs w:val="24"/>
        </w:rPr>
        <w:t xml:space="preserve"> kaevetö</w:t>
      </w:r>
      <w:r w:rsidR="00E05A9C">
        <w:rPr>
          <w:rFonts w:ascii="Times New Roman" w:hAnsi="Times New Roman" w:cs="Times New Roman"/>
          <w:szCs w:val="24"/>
        </w:rPr>
        <w:t>id</w:t>
      </w:r>
      <w:r w:rsidRPr="002245F2">
        <w:rPr>
          <w:rFonts w:ascii="Times New Roman" w:hAnsi="Times New Roman" w:cs="Times New Roman"/>
          <w:szCs w:val="24"/>
        </w:rPr>
        <w:t>;</w:t>
      </w:r>
    </w:p>
    <w:p w14:paraId="1E423EBA" w14:textId="4883A36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w:t>
      </w:r>
      <w:r w:rsidR="00E05A9C">
        <w:rPr>
          <w:rFonts w:ascii="Times New Roman" w:hAnsi="Times New Roman" w:cs="Times New Roman"/>
          <w:szCs w:val="24"/>
        </w:rPr>
        <w:t xml:space="preserve">teha </w:t>
      </w:r>
      <w:r w:rsidRPr="002245F2">
        <w:rPr>
          <w:rFonts w:ascii="Times New Roman" w:hAnsi="Times New Roman" w:cs="Times New Roman"/>
          <w:szCs w:val="24"/>
        </w:rPr>
        <w:t>uuendusraie</w:t>
      </w:r>
      <w:r w:rsidR="00E05A9C">
        <w:rPr>
          <w:rFonts w:ascii="Times New Roman" w:hAnsi="Times New Roman" w:cs="Times New Roman"/>
          <w:szCs w:val="24"/>
        </w:rPr>
        <w:t>t</w:t>
      </w:r>
      <w:r w:rsidRPr="002245F2">
        <w:rPr>
          <w:rFonts w:ascii="Times New Roman" w:hAnsi="Times New Roman" w:cs="Times New Roman"/>
          <w:szCs w:val="24"/>
        </w:rPr>
        <w:t xml:space="preserve"> ja muu</w:t>
      </w:r>
      <w:r w:rsidR="00E05A9C">
        <w:rPr>
          <w:rFonts w:ascii="Times New Roman" w:hAnsi="Times New Roman" w:cs="Times New Roman"/>
          <w:szCs w:val="24"/>
        </w:rPr>
        <w:t>d</w:t>
      </w:r>
      <w:r w:rsidRPr="002245F2">
        <w:rPr>
          <w:rFonts w:ascii="Times New Roman" w:hAnsi="Times New Roman" w:cs="Times New Roman"/>
          <w:szCs w:val="24"/>
        </w:rPr>
        <w:t xml:space="preserve"> looduskeskkonda muutva</w:t>
      </w:r>
      <w:r w:rsidR="00E05A9C">
        <w:rPr>
          <w:rFonts w:ascii="Times New Roman" w:hAnsi="Times New Roman" w:cs="Times New Roman"/>
          <w:szCs w:val="24"/>
        </w:rPr>
        <w:t>t</w:t>
      </w:r>
      <w:r w:rsidRPr="002245F2">
        <w:rPr>
          <w:rFonts w:ascii="Times New Roman" w:hAnsi="Times New Roman" w:cs="Times New Roman"/>
          <w:szCs w:val="24"/>
        </w:rPr>
        <w:t xml:space="preserve"> töö</w:t>
      </w:r>
      <w:r w:rsidR="00E05A9C">
        <w:rPr>
          <w:rFonts w:ascii="Times New Roman" w:hAnsi="Times New Roman" w:cs="Times New Roman"/>
          <w:szCs w:val="24"/>
        </w:rPr>
        <w:t>d</w:t>
      </w:r>
      <w:r w:rsidRPr="002245F2">
        <w:rPr>
          <w:rFonts w:ascii="Times New Roman" w:hAnsi="Times New Roman" w:cs="Times New Roman"/>
          <w:szCs w:val="24"/>
        </w:rPr>
        <w:t>;</w:t>
      </w:r>
    </w:p>
    <w:p w14:paraId="6E6D35F7" w14:textId="2193664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4) </w:t>
      </w:r>
      <w:r w:rsidR="00E05A9C">
        <w:rPr>
          <w:rFonts w:ascii="Times New Roman" w:hAnsi="Times New Roman" w:cs="Times New Roman"/>
          <w:szCs w:val="24"/>
        </w:rPr>
        <w:t>t</w:t>
      </w:r>
      <w:r w:rsidR="000C5F02">
        <w:rPr>
          <w:rFonts w:ascii="Times New Roman" w:hAnsi="Times New Roman" w:cs="Times New Roman"/>
          <w:szCs w:val="24"/>
        </w:rPr>
        <w:t>oo</w:t>
      </w:r>
      <w:r w:rsidR="00E05A9C">
        <w:rPr>
          <w:rFonts w:ascii="Times New Roman" w:hAnsi="Times New Roman" w:cs="Times New Roman"/>
          <w:szCs w:val="24"/>
        </w:rPr>
        <w:t xml:space="preserve">ta </w:t>
      </w:r>
      <w:del w:id="171" w:author="Inge Mehide - JUSTDIGI" w:date="2025-07-09T12:44:00Z" w16du:dateUtc="2025-07-09T09:44:00Z">
        <w:r w:rsidR="00E05A9C">
          <w:rPr>
            <w:rFonts w:ascii="Times New Roman" w:hAnsi="Times New Roman" w:cs="Times New Roman"/>
            <w:szCs w:val="24"/>
          </w:rPr>
          <w:delText xml:space="preserve">ja </w:delText>
        </w:r>
      </w:del>
      <w:ins w:id="172" w:author="Inge Mehide - JUSTDIGI" w:date="2025-07-09T12:44:00Z" w16du:dateUtc="2025-07-09T09:44:00Z">
        <w:r w:rsidR="003E77BB">
          <w:rPr>
            <w:rFonts w:ascii="Times New Roman" w:hAnsi="Times New Roman" w:cs="Times New Roman"/>
            <w:szCs w:val="24"/>
          </w:rPr>
          <w:t xml:space="preserve">ning </w:t>
        </w:r>
      </w:ins>
      <w:r w:rsidR="00E05A9C">
        <w:rPr>
          <w:rFonts w:ascii="Times New Roman" w:hAnsi="Times New Roman" w:cs="Times New Roman"/>
          <w:szCs w:val="24"/>
        </w:rPr>
        <w:t xml:space="preserve">ladustada </w:t>
      </w:r>
      <w:r w:rsidRPr="002245F2">
        <w:rPr>
          <w:rFonts w:ascii="Times New Roman" w:hAnsi="Times New Roman" w:cs="Times New Roman"/>
          <w:szCs w:val="24"/>
        </w:rPr>
        <w:t>kergestisüttiva</w:t>
      </w:r>
      <w:r w:rsidR="00E05A9C">
        <w:rPr>
          <w:rFonts w:ascii="Times New Roman" w:hAnsi="Times New Roman" w:cs="Times New Roman"/>
          <w:szCs w:val="24"/>
        </w:rPr>
        <w:t>id</w:t>
      </w:r>
      <w:r w:rsidRPr="002245F2">
        <w:rPr>
          <w:rFonts w:ascii="Times New Roman" w:hAnsi="Times New Roman" w:cs="Times New Roman"/>
          <w:szCs w:val="24"/>
        </w:rPr>
        <w:t xml:space="preserve"> aine</w:t>
      </w:r>
      <w:r w:rsidR="00E05A9C">
        <w:rPr>
          <w:rFonts w:ascii="Times New Roman" w:hAnsi="Times New Roman" w:cs="Times New Roman"/>
          <w:szCs w:val="24"/>
        </w:rPr>
        <w:t>id</w:t>
      </w:r>
      <w:r w:rsidRPr="002245F2">
        <w:rPr>
          <w:rFonts w:ascii="Times New Roman" w:hAnsi="Times New Roman" w:cs="Times New Roman"/>
          <w:szCs w:val="24"/>
        </w:rPr>
        <w:t xml:space="preserve"> ja </w:t>
      </w:r>
      <w:proofErr w:type="spellStart"/>
      <w:r w:rsidRPr="002245F2">
        <w:rPr>
          <w:rFonts w:ascii="Times New Roman" w:hAnsi="Times New Roman" w:cs="Times New Roman"/>
          <w:szCs w:val="24"/>
        </w:rPr>
        <w:t>lõhkematerjali</w:t>
      </w:r>
      <w:proofErr w:type="spellEnd"/>
      <w:r w:rsidRPr="002245F2">
        <w:rPr>
          <w:rFonts w:ascii="Times New Roman" w:hAnsi="Times New Roman" w:cs="Times New Roman"/>
          <w:szCs w:val="24"/>
        </w:rPr>
        <w:t>;</w:t>
      </w:r>
    </w:p>
    <w:p w14:paraId="6EBC411C" w14:textId="7BAB14B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5) </w:t>
      </w:r>
      <w:r w:rsidR="00E05A9C">
        <w:rPr>
          <w:rFonts w:ascii="Times New Roman" w:hAnsi="Times New Roman" w:cs="Times New Roman"/>
          <w:szCs w:val="24"/>
        </w:rPr>
        <w:t xml:space="preserve">ladustada </w:t>
      </w:r>
      <w:del w:id="173" w:author="Inge Mehide - JUSTDIGI" w:date="2025-07-09T12:43:00Z" w16du:dateUtc="2025-07-09T09:43:00Z">
        <w:r w:rsidR="00E05A9C">
          <w:rPr>
            <w:rFonts w:ascii="Times New Roman" w:hAnsi="Times New Roman" w:cs="Times New Roman"/>
            <w:szCs w:val="24"/>
          </w:rPr>
          <w:delText xml:space="preserve">ja </w:delText>
        </w:r>
      </w:del>
      <w:ins w:id="174" w:author="Inge Mehide - JUSTDIGI" w:date="2025-07-09T12:43:00Z" w16du:dateUtc="2025-07-09T09:43:00Z">
        <w:r w:rsidR="00A33E0E">
          <w:rPr>
            <w:rFonts w:ascii="Times New Roman" w:hAnsi="Times New Roman" w:cs="Times New Roman"/>
            <w:szCs w:val="24"/>
          </w:rPr>
          <w:t xml:space="preserve">ning </w:t>
        </w:r>
      </w:ins>
      <w:r w:rsidR="00E05A9C">
        <w:rPr>
          <w:rFonts w:ascii="Times New Roman" w:hAnsi="Times New Roman" w:cs="Times New Roman"/>
          <w:szCs w:val="24"/>
        </w:rPr>
        <w:t xml:space="preserve">paigaldada </w:t>
      </w:r>
      <w:r w:rsidRPr="002245F2">
        <w:rPr>
          <w:rFonts w:ascii="Times New Roman" w:hAnsi="Times New Roman" w:cs="Times New Roman"/>
          <w:szCs w:val="24"/>
        </w:rPr>
        <w:t>seadme</w:t>
      </w:r>
      <w:r w:rsidR="00E05A9C">
        <w:rPr>
          <w:rFonts w:ascii="Times New Roman" w:hAnsi="Times New Roman" w:cs="Times New Roman"/>
          <w:szCs w:val="24"/>
        </w:rPr>
        <w:t>id</w:t>
      </w:r>
      <w:r w:rsidRPr="002245F2">
        <w:rPr>
          <w:rFonts w:ascii="Times New Roman" w:hAnsi="Times New Roman" w:cs="Times New Roman"/>
          <w:szCs w:val="24"/>
        </w:rPr>
        <w:t xml:space="preserve"> ja materjal</w:t>
      </w:r>
      <w:r w:rsidR="00E05A9C">
        <w:rPr>
          <w:rFonts w:ascii="Times New Roman" w:hAnsi="Times New Roman" w:cs="Times New Roman"/>
          <w:szCs w:val="24"/>
        </w:rPr>
        <w:t>e</w:t>
      </w:r>
      <w:r w:rsidRPr="002245F2">
        <w:rPr>
          <w:rFonts w:ascii="Times New Roman" w:hAnsi="Times New Roman" w:cs="Times New Roman"/>
          <w:szCs w:val="24"/>
        </w:rPr>
        <w:t>, kui see seab ohtu nähtavuse kaitsevööndis;</w:t>
      </w:r>
    </w:p>
    <w:p w14:paraId="471ABD17" w14:textId="45DE0BD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6) </w:t>
      </w:r>
      <w:r w:rsidR="00E05A9C">
        <w:rPr>
          <w:rFonts w:ascii="Times New Roman" w:hAnsi="Times New Roman" w:cs="Times New Roman"/>
          <w:szCs w:val="24"/>
        </w:rPr>
        <w:t xml:space="preserve">ehitada </w:t>
      </w:r>
      <w:r w:rsidRPr="002245F2">
        <w:rPr>
          <w:rFonts w:ascii="Times New Roman" w:hAnsi="Times New Roman" w:cs="Times New Roman"/>
          <w:szCs w:val="24"/>
        </w:rPr>
        <w:t>ehitis</w:t>
      </w:r>
      <w:r w:rsidR="00E05A9C">
        <w:rPr>
          <w:rFonts w:ascii="Times New Roman" w:hAnsi="Times New Roman" w:cs="Times New Roman"/>
          <w:szCs w:val="24"/>
        </w:rPr>
        <w:t>i</w:t>
      </w:r>
      <w:r w:rsidRPr="002245F2">
        <w:rPr>
          <w:rFonts w:ascii="Times New Roman" w:hAnsi="Times New Roman" w:cs="Times New Roman"/>
          <w:szCs w:val="24"/>
        </w:rPr>
        <w:t>.“;</w:t>
      </w:r>
    </w:p>
    <w:p w14:paraId="6529337F" w14:textId="77777777" w:rsidR="00C84E18" w:rsidRPr="002245F2" w:rsidRDefault="00C84E18" w:rsidP="002245F2">
      <w:pPr>
        <w:spacing w:after="0" w:line="240" w:lineRule="auto"/>
        <w:jc w:val="both"/>
        <w:rPr>
          <w:rFonts w:ascii="Times New Roman" w:hAnsi="Times New Roman" w:cs="Times New Roman"/>
          <w:szCs w:val="24"/>
        </w:rPr>
      </w:pPr>
    </w:p>
    <w:p w14:paraId="67D5072D" w14:textId="64A667CD" w:rsidR="006C7FD1" w:rsidRPr="002245F2" w:rsidRDefault="00553548" w:rsidP="002245F2">
      <w:pPr>
        <w:spacing w:after="0" w:line="240" w:lineRule="auto"/>
        <w:jc w:val="both"/>
        <w:rPr>
          <w:rFonts w:ascii="Times New Roman" w:hAnsi="Times New Roman" w:cs="Times New Roman"/>
          <w:szCs w:val="24"/>
        </w:rPr>
      </w:pPr>
      <w:r>
        <w:rPr>
          <w:rFonts w:ascii="Times New Roman" w:hAnsi="Times New Roman" w:cs="Times New Roman"/>
          <w:b/>
          <w:szCs w:val="24"/>
        </w:rPr>
        <w:t>6</w:t>
      </w:r>
      <w:r w:rsidR="00D62836">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73 lõige 3 tunnistatakse kehtetuks;</w:t>
      </w:r>
    </w:p>
    <w:p w14:paraId="19C4E71C" w14:textId="77777777" w:rsidR="00C84E18" w:rsidRPr="002245F2" w:rsidRDefault="00C84E18" w:rsidP="002245F2">
      <w:pPr>
        <w:spacing w:after="0" w:line="240" w:lineRule="auto"/>
        <w:jc w:val="both"/>
        <w:rPr>
          <w:rFonts w:ascii="Times New Roman" w:hAnsi="Times New Roman" w:cs="Times New Roman"/>
          <w:szCs w:val="24"/>
        </w:rPr>
      </w:pPr>
    </w:p>
    <w:p w14:paraId="728131CC" w14:textId="30583D8A" w:rsidR="006C7FD1" w:rsidRPr="002245F2" w:rsidRDefault="00D62836" w:rsidP="002245F2">
      <w:pPr>
        <w:spacing w:after="0" w:line="240" w:lineRule="auto"/>
        <w:jc w:val="both"/>
        <w:rPr>
          <w:rFonts w:ascii="Times New Roman" w:hAnsi="Times New Roman" w:cs="Times New Roman"/>
          <w:szCs w:val="24"/>
        </w:rPr>
      </w:pPr>
      <w:r>
        <w:rPr>
          <w:rFonts w:ascii="Times New Roman" w:hAnsi="Times New Roman" w:cs="Times New Roman"/>
          <w:b/>
          <w:szCs w:val="24"/>
        </w:rPr>
        <w:t>70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73 lõige 4 muudetakse ja sõnastatakse järgmiselt:</w:t>
      </w:r>
    </w:p>
    <w:p w14:paraId="616040E4" w14:textId="3FEA32B8"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„(4) Enne </w:t>
      </w:r>
      <w:r w:rsidR="00667386">
        <w:rPr>
          <w:rFonts w:ascii="Times New Roman" w:hAnsi="Times New Roman" w:cs="Times New Roman"/>
          <w:szCs w:val="24"/>
        </w:rPr>
        <w:t xml:space="preserve">käesoleva seadustiku </w:t>
      </w:r>
      <w:r w:rsidR="00190357" w:rsidRPr="002245F2">
        <w:rPr>
          <w:rFonts w:ascii="Times New Roman" w:hAnsi="Times New Roman" w:cs="Times New Roman"/>
          <w:szCs w:val="24"/>
        </w:rPr>
        <w:t>§</w:t>
      </w:r>
      <w:r w:rsidRPr="002245F2">
        <w:rPr>
          <w:rFonts w:ascii="Times New Roman" w:hAnsi="Times New Roman" w:cs="Times New Roman"/>
          <w:szCs w:val="24"/>
        </w:rPr>
        <w:t xml:space="preserve"> 70 lõikes 3 nimetatud </w:t>
      </w:r>
      <w:r w:rsidR="00667386">
        <w:rPr>
          <w:rFonts w:ascii="Times New Roman" w:hAnsi="Times New Roman" w:cs="Times New Roman"/>
          <w:szCs w:val="24"/>
        </w:rPr>
        <w:t>nõusoleku</w:t>
      </w:r>
      <w:r w:rsidR="00667386" w:rsidRPr="002245F2">
        <w:rPr>
          <w:rFonts w:ascii="Times New Roman" w:hAnsi="Times New Roman" w:cs="Times New Roman"/>
          <w:szCs w:val="24"/>
        </w:rPr>
        <w:t xml:space="preserve"> </w:t>
      </w:r>
      <w:r w:rsidRPr="002245F2">
        <w:rPr>
          <w:rFonts w:ascii="Times New Roman" w:hAnsi="Times New Roman" w:cs="Times New Roman"/>
          <w:szCs w:val="24"/>
        </w:rPr>
        <w:t xml:space="preserve">andmist on raudtee omanikul õigus põhjendatud juhul nõuda </w:t>
      </w:r>
      <w:r w:rsidR="00F56B14">
        <w:rPr>
          <w:rFonts w:ascii="Times New Roman" w:hAnsi="Times New Roman" w:cs="Times New Roman"/>
          <w:szCs w:val="24"/>
        </w:rPr>
        <w:t xml:space="preserve">nõusoleku </w:t>
      </w:r>
      <w:r w:rsidRPr="002245F2">
        <w:rPr>
          <w:rFonts w:ascii="Times New Roman" w:hAnsi="Times New Roman" w:cs="Times New Roman"/>
          <w:szCs w:val="24"/>
        </w:rPr>
        <w:t>taotlejalt riskianalüüsi või muu asjakohase analüüsi koostamist, et hinnata kavandatud tegevuse mõju raudtee seisukorrale ja raudteeliiklusele.“;</w:t>
      </w:r>
    </w:p>
    <w:p w14:paraId="14AF99BA" w14:textId="77777777" w:rsidR="00060FEF" w:rsidRDefault="00060FEF" w:rsidP="002245F2">
      <w:pPr>
        <w:spacing w:after="0" w:line="240" w:lineRule="auto"/>
        <w:jc w:val="both"/>
        <w:rPr>
          <w:rFonts w:ascii="Times New Roman" w:hAnsi="Times New Roman" w:cs="Times New Roman"/>
          <w:szCs w:val="24"/>
        </w:rPr>
      </w:pPr>
    </w:p>
    <w:p w14:paraId="0C7BEAE5" w14:textId="443DA37C" w:rsidR="00732617" w:rsidRDefault="005752CB" w:rsidP="002245F2">
      <w:pPr>
        <w:spacing w:after="0" w:line="240" w:lineRule="auto"/>
        <w:jc w:val="both"/>
        <w:rPr>
          <w:rFonts w:ascii="Times New Roman" w:hAnsi="Times New Roman" w:cs="Times New Roman"/>
          <w:szCs w:val="24"/>
        </w:rPr>
      </w:pPr>
      <w:r w:rsidRPr="005752CB">
        <w:rPr>
          <w:rFonts w:ascii="Times New Roman" w:hAnsi="Times New Roman" w:cs="Times New Roman"/>
          <w:b/>
          <w:bCs/>
          <w:szCs w:val="24"/>
        </w:rPr>
        <w:t>7</w:t>
      </w:r>
      <w:r w:rsidR="00D62836">
        <w:rPr>
          <w:rFonts w:ascii="Times New Roman" w:hAnsi="Times New Roman" w:cs="Times New Roman"/>
          <w:b/>
          <w:bCs/>
          <w:szCs w:val="24"/>
        </w:rPr>
        <w:t>1</w:t>
      </w:r>
      <w:r w:rsidR="00732617" w:rsidRPr="005752CB">
        <w:rPr>
          <w:rFonts w:ascii="Times New Roman" w:hAnsi="Times New Roman" w:cs="Times New Roman"/>
          <w:b/>
          <w:bCs/>
          <w:szCs w:val="24"/>
        </w:rPr>
        <w:t>)</w:t>
      </w:r>
      <w:r w:rsidR="00732617">
        <w:rPr>
          <w:rFonts w:ascii="Times New Roman" w:hAnsi="Times New Roman" w:cs="Times New Roman"/>
          <w:szCs w:val="24"/>
        </w:rPr>
        <w:t xml:space="preserve"> paragrahvi 7</w:t>
      </w:r>
      <w:r w:rsidR="00060FEF">
        <w:rPr>
          <w:rFonts w:ascii="Times New Roman" w:hAnsi="Times New Roman" w:cs="Times New Roman"/>
          <w:szCs w:val="24"/>
        </w:rPr>
        <w:t>4</w:t>
      </w:r>
      <w:r w:rsidR="00732617">
        <w:rPr>
          <w:rFonts w:ascii="Times New Roman" w:hAnsi="Times New Roman" w:cs="Times New Roman"/>
          <w:szCs w:val="24"/>
        </w:rPr>
        <w:t xml:space="preserve"> lõiget 2 täiendatakse punktiga 3 järgmises sõnastuses:</w:t>
      </w:r>
    </w:p>
    <w:p w14:paraId="24DEE5F0" w14:textId="0024EB30" w:rsidR="00732617" w:rsidRDefault="00732617" w:rsidP="002245F2">
      <w:pPr>
        <w:spacing w:after="0" w:line="240" w:lineRule="auto"/>
        <w:jc w:val="both"/>
        <w:rPr>
          <w:rFonts w:ascii="Times New Roman" w:hAnsi="Times New Roman" w:cs="Times New Roman"/>
          <w:szCs w:val="24"/>
        </w:rPr>
      </w:pPr>
      <w:r w:rsidRPr="00732617">
        <w:rPr>
          <w:rFonts w:ascii="Times New Roman" w:hAnsi="Times New Roman" w:cs="Times New Roman"/>
          <w:szCs w:val="24"/>
        </w:rPr>
        <w:t>„3) istutada puid.“</w:t>
      </w:r>
      <w:r>
        <w:rPr>
          <w:rFonts w:ascii="Times New Roman" w:hAnsi="Times New Roman" w:cs="Times New Roman"/>
          <w:szCs w:val="24"/>
        </w:rPr>
        <w:t>;</w:t>
      </w:r>
    </w:p>
    <w:p w14:paraId="55927926" w14:textId="77777777" w:rsidR="00A56C20" w:rsidRDefault="00A56C20" w:rsidP="002245F2">
      <w:pPr>
        <w:spacing w:after="0" w:line="240" w:lineRule="auto"/>
        <w:jc w:val="both"/>
        <w:rPr>
          <w:rFonts w:ascii="Times New Roman" w:hAnsi="Times New Roman" w:cs="Times New Roman"/>
          <w:szCs w:val="24"/>
        </w:rPr>
      </w:pPr>
    </w:p>
    <w:p w14:paraId="02EE1A9A" w14:textId="0153FB9B" w:rsidR="00A56C20" w:rsidRDefault="005752CB" w:rsidP="002245F2">
      <w:pPr>
        <w:spacing w:after="0" w:line="240" w:lineRule="auto"/>
        <w:jc w:val="both"/>
        <w:rPr>
          <w:rFonts w:ascii="Times New Roman" w:hAnsi="Times New Roman" w:cs="Times New Roman"/>
          <w:szCs w:val="24"/>
        </w:rPr>
      </w:pPr>
      <w:r w:rsidRPr="005752CB">
        <w:rPr>
          <w:rFonts w:ascii="Times New Roman" w:hAnsi="Times New Roman" w:cs="Times New Roman"/>
          <w:b/>
          <w:bCs/>
          <w:szCs w:val="24"/>
        </w:rPr>
        <w:t>7</w:t>
      </w:r>
      <w:r w:rsidR="00D62836">
        <w:rPr>
          <w:rFonts w:ascii="Times New Roman" w:hAnsi="Times New Roman" w:cs="Times New Roman"/>
          <w:b/>
          <w:bCs/>
          <w:szCs w:val="24"/>
        </w:rPr>
        <w:t>2</w:t>
      </w:r>
      <w:r w:rsidR="00A56C20" w:rsidRPr="005752CB">
        <w:rPr>
          <w:rFonts w:ascii="Times New Roman" w:hAnsi="Times New Roman" w:cs="Times New Roman"/>
          <w:b/>
          <w:bCs/>
          <w:szCs w:val="24"/>
        </w:rPr>
        <w:t>)</w:t>
      </w:r>
      <w:r w:rsidR="00A56C20">
        <w:rPr>
          <w:rFonts w:ascii="Times New Roman" w:hAnsi="Times New Roman" w:cs="Times New Roman"/>
          <w:szCs w:val="24"/>
        </w:rPr>
        <w:t xml:space="preserve"> paragrahvi 77 lõike 2 punkt</w:t>
      </w:r>
      <w:commentRangeStart w:id="175"/>
      <w:del w:id="176" w:author="Inge Mehide - JUSTDIGI" w:date="2025-07-08T10:25:00Z" w16du:dateUtc="2025-07-08T07:25:00Z">
        <w:r w:rsidR="003A4C9F" w:rsidDel="00C12F9B">
          <w:rPr>
            <w:rFonts w:ascii="Times New Roman" w:hAnsi="Times New Roman" w:cs="Times New Roman"/>
            <w:szCs w:val="24"/>
          </w:rPr>
          <w:delText>i</w:delText>
        </w:r>
      </w:del>
      <w:commentRangeEnd w:id="175"/>
      <w:r w:rsidR="00C12F9B">
        <w:rPr>
          <w:rStyle w:val="Kommentaariviide"/>
          <w:rFonts w:ascii="Times New Roman" w:hAnsi="Times New Roman" w:cs="Times New Roman"/>
          <w:sz w:val="24"/>
          <w:szCs w:val="24"/>
        </w:rPr>
        <w:commentReference w:id="175"/>
      </w:r>
      <w:r w:rsidR="00A56C20">
        <w:rPr>
          <w:rFonts w:ascii="Times New Roman" w:hAnsi="Times New Roman" w:cs="Times New Roman"/>
          <w:szCs w:val="24"/>
        </w:rPr>
        <w:t xml:space="preserve"> 1 muudetakse ja sõnastatakse järgmiselt:</w:t>
      </w:r>
    </w:p>
    <w:p w14:paraId="5611C902" w14:textId="18BD0B82" w:rsidR="00A56C20" w:rsidRDefault="00A56C20" w:rsidP="00A56C20">
      <w:pPr>
        <w:spacing w:after="0" w:line="240" w:lineRule="auto"/>
        <w:jc w:val="both"/>
        <w:rPr>
          <w:rFonts w:ascii="Times New Roman" w:hAnsi="Times New Roman" w:cs="Times New Roman"/>
          <w:szCs w:val="24"/>
        </w:rPr>
      </w:pPr>
      <w:r w:rsidRPr="00100486">
        <w:rPr>
          <w:rFonts w:ascii="Times New Roman" w:hAnsi="Times New Roman" w:cs="Times New Roman"/>
          <w:szCs w:val="24"/>
        </w:rPr>
        <w:t xml:space="preserve">„1) ladustada jäätmeid, materjale, aineid ja esemeid, mis ohustavad elektripaigaldist või takistavad </w:t>
      </w:r>
      <w:ins w:id="177" w:author="Inge Mehide - JUSTDIGI" w:date="2025-07-09T12:46:00Z" w16du:dateUtc="2025-07-09T09:46:00Z">
        <w:r w:rsidR="00177C66" w:rsidRPr="00100486">
          <w:rPr>
            <w:rFonts w:ascii="Times New Roman" w:hAnsi="Times New Roman" w:cs="Times New Roman"/>
            <w:szCs w:val="24"/>
          </w:rPr>
          <w:t>ligipääsu</w:t>
        </w:r>
        <w:r w:rsidR="00177C66">
          <w:rPr>
            <w:rFonts w:ascii="Times New Roman" w:hAnsi="Times New Roman" w:cs="Times New Roman"/>
            <w:szCs w:val="24"/>
          </w:rPr>
          <w:t xml:space="preserve"> </w:t>
        </w:r>
      </w:ins>
      <w:r w:rsidRPr="00100486">
        <w:rPr>
          <w:rFonts w:ascii="Times New Roman" w:hAnsi="Times New Roman" w:cs="Times New Roman"/>
          <w:szCs w:val="24"/>
        </w:rPr>
        <w:t>elektripaigaldisele</w:t>
      </w:r>
      <w:del w:id="178" w:author="Inge Mehide - JUSTDIGI" w:date="2025-07-09T12:46:00Z" w16du:dateUtc="2025-07-09T09:46:00Z">
        <w:r w:rsidRPr="00100486">
          <w:rPr>
            <w:rFonts w:ascii="Times New Roman" w:hAnsi="Times New Roman" w:cs="Times New Roman"/>
            <w:szCs w:val="24"/>
          </w:rPr>
          <w:delText xml:space="preserve"> ligipääsu</w:delText>
        </w:r>
      </w:del>
      <w:r w:rsidRPr="00100486">
        <w:rPr>
          <w:rFonts w:ascii="Times New Roman" w:hAnsi="Times New Roman" w:cs="Times New Roman"/>
          <w:szCs w:val="24"/>
        </w:rPr>
        <w:t>,</w:t>
      </w:r>
      <w:r w:rsidRPr="00A56C20">
        <w:rPr>
          <w:rFonts w:ascii="Times New Roman" w:hAnsi="Times New Roman" w:cs="Times New Roman"/>
          <w:szCs w:val="24"/>
        </w:rPr>
        <w:t xml:space="preserve"> teha mis tahes mäe-, laadimis-, süvendus-, lõhkamis- ja maaparandustöid, teha tuld, istutada ning langetada puid</w:t>
      </w:r>
      <w:ins w:id="179" w:author="Maria Sults - JUSTDIGI" w:date="2025-07-10T13:20:00Z" w16du:dateUtc="2025-07-10T10:20:00Z">
        <w:r w:rsidR="00695C88">
          <w:rPr>
            <w:rFonts w:ascii="Times New Roman" w:hAnsi="Times New Roman" w:cs="Times New Roman"/>
            <w:szCs w:val="24"/>
          </w:rPr>
          <w:t>;</w:t>
        </w:r>
      </w:ins>
      <w:r w:rsidR="003A4C9F">
        <w:rPr>
          <w:rFonts w:ascii="Times New Roman" w:hAnsi="Times New Roman" w:cs="Times New Roman"/>
          <w:szCs w:val="24"/>
        </w:rPr>
        <w:t>“</w:t>
      </w:r>
      <w:r>
        <w:rPr>
          <w:rFonts w:ascii="Times New Roman" w:hAnsi="Times New Roman" w:cs="Times New Roman"/>
          <w:szCs w:val="24"/>
        </w:rPr>
        <w:t>;</w:t>
      </w:r>
    </w:p>
    <w:p w14:paraId="41B675C7" w14:textId="77777777" w:rsidR="00A56C20" w:rsidRDefault="00A56C20" w:rsidP="00A56C20">
      <w:pPr>
        <w:spacing w:after="0" w:line="240" w:lineRule="auto"/>
        <w:jc w:val="both"/>
        <w:rPr>
          <w:rFonts w:ascii="Times New Roman" w:hAnsi="Times New Roman" w:cs="Times New Roman"/>
          <w:szCs w:val="24"/>
        </w:rPr>
      </w:pPr>
    </w:p>
    <w:p w14:paraId="78CDC771" w14:textId="5DDB2AE5" w:rsidR="003A4C9F" w:rsidRDefault="00D62836" w:rsidP="003A4C9F">
      <w:pPr>
        <w:spacing w:after="0" w:line="240" w:lineRule="auto"/>
        <w:jc w:val="both"/>
        <w:rPr>
          <w:rFonts w:ascii="Times New Roman" w:hAnsi="Times New Roman" w:cs="Times New Roman"/>
          <w:szCs w:val="24"/>
        </w:rPr>
      </w:pPr>
      <w:r>
        <w:rPr>
          <w:rFonts w:ascii="Times New Roman" w:hAnsi="Times New Roman" w:cs="Times New Roman"/>
          <w:b/>
          <w:bCs/>
          <w:szCs w:val="24"/>
        </w:rPr>
        <w:t>73</w:t>
      </w:r>
      <w:r w:rsidR="003A4C9F" w:rsidRPr="00E3739A">
        <w:rPr>
          <w:rFonts w:ascii="Times New Roman" w:hAnsi="Times New Roman" w:cs="Times New Roman"/>
          <w:b/>
          <w:bCs/>
          <w:szCs w:val="24"/>
        </w:rPr>
        <w:t xml:space="preserve">) </w:t>
      </w:r>
      <w:r w:rsidR="003A4C9F">
        <w:rPr>
          <w:rFonts w:ascii="Times New Roman" w:hAnsi="Times New Roman" w:cs="Times New Roman"/>
          <w:szCs w:val="24"/>
        </w:rPr>
        <w:t>paragrahvi 77 lõike 2 punkt</w:t>
      </w:r>
      <w:commentRangeStart w:id="180"/>
      <w:del w:id="181" w:author="Inge Mehide - JUSTDIGI" w:date="2025-07-08T10:27:00Z" w16du:dateUtc="2025-07-08T07:27:00Z">
        <w:r w:rsidR="003A4C9F" w:rsidDel="005C4A0B">
          <w:rPr>
            <w:rFonts w:ascii="Times New Roman" w:hAnsi="Times New Roman" w:cs="Times New Roman"/>
            <w:szCs w:val="24"/>
          </w:rPr>
          <w:delText>i</w:delText>
        </w:r>
      </w:del>
      <w:commentRangeEnd w:id="180"/>
      <w:r w:rsidR="005C4A0B">
        <w:rPr>
          <w:rStyle w:val="Kommentaariviide"/>
          <w:rFonts w:ascii="Times New Roman" w:hAnsi="Times New Roman" w:cs="Times New Roman"/>
          <w:sz w:val="24"/>
          <w:szCs w:val="24"/>
        </w:rPr>
        <w:commentReference w:id="180"/>
      </w:r>
      <w:r w:rsidR="003A4C9F">
        <w:rPr>
          <w:rFonts w:ascii="Times New Roman" w:hAnsi="Times New Roman" w:cs="Times New Roman"/>
          <w:szCs w:val="24"/>
        </w:rPr>
        <w:t xml:space="preserve"> 4 muudetakse ja sõnastatakse järgmiselt:</w:t>
      </w:r>
    </w:p>
    <w:p w14:paraId="11BDF955" w14:textId="1E0BA404" w:rsidR="00A56C20" w:rsidRPr="00A56C20" w:rsidRDefault="003A4C9F" w:rsidP="00A56C20">
      <w:pPr>
        <w:spacing w:after="0" w:line="240" w:lineRule="auto"/>
        <w:jc w:val="both"/>
        <w:rPr>
          <w:rFonts w:ascii="Times New Roman" w:hAnsi="Times New Roman" w:cs="Times New Roman"/>
          <w:szCs w:val="24"/>
        </w:rPr>
      </w:pPr>
      <w:r>
        <w:rPr>
          <w:rFonts w:ascii="Times New Roman" w:hAnsi="Times New Roman" w:cs="Times New Roman"/>
          <w:szCs w:val="24"/>
        </w:rPr>
        <w:t>„</w:t>
      </w:r>
      <w:r w:rsidR="00A56C20">
        <w:rPr>
          <w:rFonts w:ascii="Times New Roman" w:hAnsi="Times New Roman" w:cs="Times New Roman"/>
          <w:szCs w:val="24"/>
        </w:rPr>
        <w:t xml:space="preserve">4) </w:t>
      </w:r>
      <w:r w:rsidR="00A56C20" w:rsidRPr="00A56C20">
        <w:rPr>
          <w:rFonts w:ascii="Times New Roman" w:hAnsi="Times New Roman" w:cs="Times New Roman"/>
          <w:szCs w:val="24"/>
        </w:rPr>
        <w:t>ehitada traattarasid</w:t>
      </w:r>
      <w:r w:rsidR="00A56C20">
        <w:rPr>
          <w:rFonts w:ascii="Times New Roman" w:hAnsi="Times New Roman" w:cs="Times New Roman"/>
          <w:szCs w:val="24"/>
        </w:rPr>
        <w:t xml:space="preserve"> ja </w:t>
      </w:r>
      <w:commentRangeStart w:id="182"/>
      <w:r w:rsidR="00A56C20">
        <w:rPr>
          <w:rFonts w:ascii="Times New Roman" w:hAnsi="Times New Roman" w:cs="Times New Roman"/>
          <w:szCs w:val="24"/>
        </w:rPr>
        <w:t>metallaed</w:t>
      </w:r>
      <w:ins w:id="183" w:author="Inge Mehide - JUSTDIGI" w:date="2025-07-08T10:29:00Z" w16du:dateUtc="2025-07-08T07:29:00Z">
        <w:r w:rsidR="00D6461C">
          <w:rPr>
            <w:rFonts w:ascii="Times New Roman" w:hAnsi="Times New Roman" w:cs="Times New Roman"/>
            <w:szCs w:val="24"/>
          </w:rPr>
          <w:t>u</w:t>
        </w:r>
      </w:ins>
      <w:del w:id="184" w:author="Inge Mehide - JUSTDIGI" w:date="2025-07-08T10:29:00Z" w16du:dateUtc="2025-07-08T07:29:00Z">
        <w:r w:rsidR="00A56C20" w:rsidDel="00D6461C">
          <w:rPr>
            <w:rFonts w:ascii="Times New Roman" w:hAnsi="Times New Roman" w:cs="Times New Roman"/>
            <w:szCs w:val="24"/>
          </w:rPr>
          <w:delText>a</w:delText>
        </w:r>
      </w:del>
      <w:commentRangeEnd w:id="182"/>
      <w:r w:rsidR="001823B4" w:rsidRPr="00A56C20">
        <w:rPr>
          <w:rStyle w:val="Kommentaariviide"/>
          <w:rFonts w:ascii="Times New Roman" w:hAnsi="Times New Roman" w:cs="Times New Roman"/>
          <w:sz w:val="24"/>
          <w:szCs w:val="24"/>
        </w:rPr>
        <w:commentReference w:id="182"/>
      </w:r>
      <w:r w:rsidR="00A56C20" w:rsidRPr="00A56C20">
        <w:rPr>
          <w:rFonts w:ascii="Times New Roman" w:hAnsi="Times New Roman" w:cs="Times New Roman"/>
          <w:szCs w:val="24"/>
        </w:rPr>
        <w:t xml:space="preserve">, rajada loomade joogikohti ja korraldada massiüritusi – </w:t>
      </w:r>
      <w:bookmarkStart w:id="185" w:name="_Hlk197691494"/>
      <w:r w:rsidR="00A56C20" w:rsidRPr="00A56C20">
        <w:rPr>
          <w:rFonts w:ascii="Times New Roman" w:hAnsi="Times New Roman" w:cs="Times New Roman"/>
          <w:szCs w:val="24"/>
        </w:rPr>
        <w:t>kõrgepingepaigaldise õhuliinide kaitsevööndis</w:t>
      </w:r>
      <w:bookmarkEnd w:id="185"/>
      <w:r w:rsidR="00A56C20" w:rsidRPr="00A56C20">
        <w:rPr>
          <w:rFonts w:ascii="Times New Roman" w:hAnsi="Times New Roman" w:cs="Times New Roman"/>
          <w:szCs w:val="24"/>
        </w:rPr>
        <w:t>;</w:t>
      </w:r>
      <w:r w:rsidR="00A56C20">
        <w:rPr>
          <w:rFonts w:ascii="Times New Roman" w:hAnsi="Times New Roman" w:cs="Times New Roman"/>
          <w:szCs w:val="24"/>
        </w:rPr>
        <w:t>“;</w:t>
      </w:r>
    </w:p>
    <w:p w14:paraId="6C627FE5" w14:textId="03594259" w:rsidR="00A56C20" w:rsidRPr="002245F2" w:rsidRDefault="00A56C20" w:rsidP="002245F2">
      <w:pPr>
        <w:spacing w:after="0" w:line="240" w:lineRule="auto"/>
        <w:jc w:val="both"/>
        <w:rPr>
          <w:rFonts w:ascii="Times New Roman" w:hAnsi="Times New Roman" w:cs="Times New Roman"/>
          <w:szCs w:val="24"/>
        </w:rPr>
      </w:pPr>
    </w:p>
    <w:p w14:paraId="78570C01" w14:textId="1536D3F8" w:rsidR="00A64955" w:rsidRPr="002245F2" w:rsidRDefault="00DE7E6F" w:rsidP="002245F2">
      <w:pPr>
        <w:spacing w:after="0" w:line="240" w:lineRule="auto"/>
        <w:jc w:val="both"/>
        <w:rPr>
          <w:rFonts w:ascii="Times New Roman" w:hAnsi="Times New Roman" w:cs="Times New Roman"/>
          <w:b/>
          <w:szCs w:val="24"/>
        </w:rPr>
      </w:pPr>
      <w:r>
        <w:rPr>
          <w:rFonts w:ascii="Times New Roman" w:hAnsi="Times New Roman" w:cs="Times New Roman"/>
          <w:b/>
          <w:szCs w:val="24"/>
        </w:rPr>
        <w:t>7</w:t>
      </w:r>
      <w:r w:rsidR="00D62836">
        <w:rPr>
          <w:rFonts w:ascii="Times New Roman" w:hAnsi="Times New Roman" w:cs="Times New Roman"/>
          <w:b/>
          <w:szCs w:val="24"/>
        </w:rPr>
        <w:t>4</w:t>
      </w:r>
      <w:r w:rsidR="00A64955" w:rsidRPr="002245F2">
        <w:rPr>
          <w:rFonts w:ascii="Times New Roman" w:hAnsi="Times New Roman" w:cs="Times New Roman"/>
          <w:b/>
          <w:szCs w:val="24"/>
        </w:rPr>
        <w:t xml:space="preserve">) </w:t>
      </w:r>
      <w:r w:rsidR="00A64955" w:rsidRPr="002245F2">
        <w:rPr>
          <w:rFonts w:ascii="Times New Roman" w:hAnsi="Times New Roman" w:cs="Times New Roman"/>
          <w:bCs/>
          <w:szCs w:val="24"/>
        </w:rPr>
        <w:t>paragrahvi 8</w:t>
      </w:r>
      <w:r w:rsidR="0028488B" w:rsidRPr="002245F2">
        <w:rPr>
          <w:rFonts w:ascii="Times New Roman" w:hAnsi="Times New Roman" w:cs="Times New Roman"/>
          <w:bCs/>
          <w:szCs w:val="24"/>
        </w:rPr>
        <w:t>0</w:t>
      </w:r>
      <w:r w:rsidR="00A64955" w:rsidRPr="002245F2">
        <w:rPr>
          <w:rFonts w:ascii="Times New Roman" w:hAnsi="Times New Roman" w:cs="Times New Roman"/>
          <w:bCs/>
          <w:szCs w:val="24"/>
        </w:rPr>
        <w:t xml:space="preserve"> lõike 3 punkt 1 muudetakse ja sõnastatakse järgmiselt:</w:t>
      </w:r>
    </w:p>
    <w:p w14:paraId="22DB1BB6" w14:textId="10F65109" w:rsidR="00A64955" w:rsidRDefault="00A64955" w:rsidP="002245F2">
      <w:pPr>
        <w:spacing w:after="0" w:line="240" w:lineRule="auto"/>
        <w:jc w:val="both"/>
        <w:rPr>
          <w:rFonts w:ascii="Times New Roman" w:hAnsi="Times New Roman" w:cs="Times New Roman"/>
          <w:bCs/>
          <w:szCs w:val="24"/>
        </w:rPr>
      </w:pPr>
      <w:r w:rsidRPr="002245F2">
        <w:rPr>
          <w:rFonts w:ascii="Times New Roman" w:hAnsi="Times New Roman" w:cs="Times New Roman"/>
          <w:bCs/>
          <w:szCs w:val="24"/>
        </w:rPr>
        <w:t>„1) ehitisse püsivalt paigaldatud, eri tasapindade vahel liikuv tõsteseade, mille tõstekõrgus on üle 2,5 m</w:t>
      </w:r>
      <w:ins w:id="186" w:author="Inge Mehide - JUSTDIGI" w:date="2025-07-08T10:31:00Z" w16du:dateUtc="2025-07-08T07:31:00Z">
        <w:r w:rsidR="00EC5755">
          <w:rPr>
            <w:rFonts w:ascii="Times New Roman" w:hAnsi="Times New Roman" w:cs="Times New Roman"/>
            <w:bCs/>
            <w:szCs w:val="24"/>
          </w:rPr>
          <w:t>eetri</w:t>
        </w:r>
      </w:ins>
      <w:r w:rsidRPr="002245F2">
        <w:rPr>
          <w:rFonts w:ascii="Times New Roman" w:hAnsi="Times New Roman" w:cs="Times New Roman"/>
          <w:bCs/>
          <w:szCs w:val="24"/>
        </w:rPr>
        <w:t xml:space="preserve"> </w:t>
      </w:r>
      <w:del w:id="187" w:author="Inge Mehide - JUSTDIGI" w:date="2025-07-08T10:32:00Z" w16du:dateUtc="2025-07-08T07:32:00Z">
        <w:r w:rsidRPr="002245F2" w:rsidDel="001930D6">
          <w:rPr>
            <w:rFonts w:ascii="Times New Roman" w:hAnsi="Times New Roman" w:cs="Times New Roman"/>
            <w:bCs/>
            <w:szCs w:val="24"/>
          </w:rPr>
          <w:delText xml:space="preserve">ja </w:delText>
        </w:r>
      </w:del>
      <w:ins w:id="188" w:author="Inge Mehide - JUSTDIGI" w:date="2025-07-08T10:32:00Z" w16du:dateUtc="2025-07-08T07:32:00Z">
        <w:r w:rsidR="001930D6">
          <w:rPr>
            <w:rFonts w:ascii="Times New Roman" w:hAnsi="Times New Roman" w:cs="Times New Roman"/>
            <w:bCs/>
            <w:szCs w:val="24"/>
          </w:rPr>
          <w:t>ning</w:t>
        </w:r>
        <w:r w:rsidR="001930D6" w:rsidRPr="002245F2">
          <w:rPr>
            <w:rFonts w:ascii="Times New Roman" w:hAnsi="Times New Roman" w:cs="Times New Roman"/>
            <w:bCs/>
            <w:szCs w:val="24"/>
          </w:rPr>
          <w:t xml:space="preserve"> </w:t>
        </w:r>
      </w:ins>
      <w:r w:rsidRPr="002245F2">
        <w:rPr>
          <w:rFonts w:ascii="Times New Roman" w:hAnsi="Times New Roman" w:cs="Times New Roman"/>
          <w:bCs/>
          <w:szCs w:val="24"/>
        </w:rPr>
        <w:t xml:space="preserve">mis on ette nähtud kas ainult inimese veoks, inimese ja asja veoks või ainult asja veoks, kui inimene pääseb kandurile takistuseta </w:t>
      </w:r>
      <w:del w:id="189" w:author="Inge Mehide - JUSTDIGI" w:date="2025-07-08T10:32:00Z" w16du:dateUtc="2025-07-08T07:32:00Z">
        <w:r w:rsidRPr="002245F2" w:rsidDel="00593871">
          <w:rPr>
            <w:rFonts w:ascii="Times New Roman" w:hAnsi="Times New Roman" w:cs="Times New Roman"/>
            <w:bCs/>
            <w:szCs w:val="24"/>
          </w:rPr>
          <w:delText xml:space="preserve">ja </w:delText>
        </w:r>
      </w:del>
      <w:ins w:id="190" w:author="Inge Mehide - JUSTDIGI" w:date="2025-07-08T10:32:00Z" w16du:dateUtc="2025-07-08T07:32:00Z">
        <w:r w:rsidR="00593871">
          <w:rPr>
            <w:rFonts w:ascii="Times New Roman" w:hAnsi="Times New Roman" w:cs="Times New Roman"/>
            <w:bCs/>
            <w:szCs w:val="24"/>
          </w:rPr>
          <w:t>ning</w:t>
        </w:r>
        <w:r w:rsidR="00593871" w:rsidRPr="002245F2">
          <w:rPr>
            <w:rFonts w:ascii="Times New Roman" w:hAnsi="Times New Roman" w:cs="Times New Roman"/>
            <w:bCs/>
            <w:szCs w:val="24"/>
          </w:rPr>
          <w:t xml:space="preserve"> </w:t>
        </w:r>
      </w:ins>
      <w:r w:rsidRPr="002245F2">
        <w:rPr>
          <w:rFonts w:ascii="Times New Roman" w:hAnsi="Times New Roman" w:cs="Times New Roman"/>
          <w:bCs/>
          <w:szCs w:val="24"/>
        </w:rPr>
        <w:t>juhtimisseadmed on kanduris või kanduril oleva inimese käeulatuses;“;</w:t>
      </w:r>
    </w:p>
    <w:p w14:paraId="2658BA39" w14:textId="77777777" w:rsidR="00DE7E6F" w:rsidRDefault="00DE7E6F" w:rsidP="002245F2">
      <w:pPr>
        <w:spacing w:after="0" w:line="240" w:lineRule="auto"/>
        <w:jc w:val="both"/>
        <w:rPr>
          <w:rFonts w:ascii="Times New Roman" w:hAnsi="Times New Roman" w:cs="Times New Roman"/>
          <w:bCs/>
          <w:szCs w:val="24"/>
        </w:rPr>
      </w:pPr>
    </w:p>
    <w:p w14:paraId="15E0B898" w14:textId="5D51DB90" w:rsidR="00354D2F" w:rsidRDefault="00DE7E6F" w:rsidP="002245F2">
      <w:pPr>
        <w:spacing w:after="0" w:line="240" w:lineRule="auto"/>
        <w:jc w:val="both"/>
        <w:rPr>
          <w:rFonts w:ascii="Times New Roman" w:hAnsi="Times New Roman" w:cs="Times New Roman"/>
          <w:bCs/>
          <w:szCs w:val="24"/>
        </w:rPr>
      </w:pPr>
      <w:r w:rsidRPr="00DE7E6F">
        <w:rPr>
          <w:rFonts w:ascii="Times New Roman" w:hAnsi="Times New Roman" w:cs="Times New Roman"/>
          <w:b/>
          <w:szCs w:val="24"/>
        </w:rPr>
        <w:t>7</w:t>
      </w:r>
      <w:r w:rsidR="00D62836">
        <w:rPr>
          <w:rFonts w:ascii="Times New Roman" w:hAnsi="Times New Roman" w:cs="Times New Roman"/>
          <w:b/>
          <w:szCs w:val="24"/>
        </w:rPr>
        <w:t>5</w:t>
      </w:r>
      <w:r w:rsidR="004E3A10" w:rsidRPr="00DE7E6F">
        <w:rPr>
          <w:rFonts w:ascii="Times New Roman" w:hAnsi="Times New Roman" w:cs="Times New Roman"/>
          <w:b/>
          <w:szCs w:val="24"/>
        </w:rPr>
        <w:t>)</w:t>
      </w:r>
      <w:r w:rsidR="004E3A10">
        <w:rPr>
          <w:rFonts w:ascii="Times New Roman" w:hAnsi="Times New Roman" w:cs="Times New Roman"/>
          <w:bCs/>
          <w:szCs w:val="24"/>
        </w:rPr>
        <w:t xml:space="preserve"> paragrahvi 83 lõike 1 punkt</w:t>
      </w:r>
      <w:commentRangeStart w:id="191"/>
      <w:del w:id="192" w:author="Inge Mehide - JUSTDIGI" w:date="2025-07-08T10:33:00Z" w16du:dateUtc="2025-07-08T07:33:00Z">
        <w:r w:rsidR="004E3A10" w:rsidDel="003F4A0B">
          <w:rPr>
            <w:rFonts w:ascii="Times New Roman" w:hAnsi="Times New Roman" w:cs="Times New Roman"/>
            <w:bCs/>
            <w:szCs w:val="24"/>
          </w:rPr>
          <w:delText>i</w:delText>
        </w:r>
      </w:del>
      <w:commentRangeEnd w:id="191"/>
      <w:r w:rsidR="003F4A0B">
        <w:rPr>
          <w:rStyle w:val="Kommentaariviide"/>
          <w:rFonts w:ascii="Times New Roman" w:hAnsi="Times New Roman" w:cs="Times New Roman"/>
          <w:sz w:val="24"/>
          <w:szCs w:val="24"/>
        </w:rPr>
        <w:commentReference w:id="191"/>
      </w:r>
      <w:r w:rsidR="004E3A10">
        <w:rPr>
          <w:rFonts w:ascii="Times New Roman" w:hAnsi="Times New Roman" w:cs="Times New Roman"/>
          <w:bCs/>
          <w:szCs w:val="24"/>
        </w:rPr>
        <w:t xml:space="preserve"> 2 </w:t>
      </w:r>
      <w:r w:rsidR="00354D2F">
        <w:rPr>
          <w:rFonts w:ascii="Times New Roman" w:hAnsi="Times New Roman" w:cs="Times New Roman"/>
          <w:bCs/>
          <w:szCs w:val="24"/>
        </w:rPr>
        <w:t>muudetakse ja sõnastatakse järgmiselt:</w:t>
      </w:r>
    </w:p>
    <w:p w14:paraId="70395DFB" w14:textId="2F4284B3" w:rsidR="00A64955" w:rsidRDefault="00354D2F" w:rsidP="002245F2">
      <w:pPr>
        <w:spacing w:after="0" w:line="240" w:lineRule="auto"/>
        <w:jc w:val="both"/>
        <w:rPr>
          <w:rFonts w:ascii="Times New Roman" w:hAnsi="Times New Roman" w:cs="Times New Roman"/>
          <w:bCs/>
          <w:szCs w:val="24"/>
        </w:rPr>
      </w:pPr>
      <w:r>
        <w:rPr>
          <w:rFonts w:ascii="Times New Roman" w:hAnsi="Times New Roman" w:cs="Times New Roman"/>
          <w:bCs/>
          <w:szCs w:val="24"/>
        </w:rPr>
        <w:t>„</w:t>
      </w:r>
      <w:r w:rsidRPr="00354D2F">
        <w:rPr>
          <w:rFonts w:ascii="Times New Roman" w:hAnsi="Times New Roman" w:cs="Times New Roman"/>
          <w:bCs/>
          <w:szCs w:val="24"/>
        </w:rPr>
        <w:t>2) </w:t>
      </w:r>
      <w:r>
        <w:rPr>
          <w:rFonts w:ascii="Times New Roman" w:hAnsi="Times New Roman" w:cs="Times New Roman"/>
          <w:bCs/>
          <w:szCs w:val="24"/>
        </w:rPr>
        <w:t>kahte või enamat</w:t>
      </w:r>
      <w:r w:rsidRPr="00354D2F">
        <w:rPr>
          <w:rFonts w:ascii="Times New Roman" w:hAnsi="Times New Roman" w:cs="Times New Roman"/>
          <w:bCs/>
          <w:szCs w:val="24"/>
        </w:rPr>
        <w:t xml:space="preserve"> kinnisasja läbiva uue</w:t>
      </w:r>
      <w:r>
        <w:rPr>
          <w:rFonts w:ascii="Times New Roman" w:hAnsi="Times New Roman" w:cs="Times New Roman"/>
          <w:bCs/>
          <w:szCs w:val="24"/>
        </w:rPr>
        <w:t xml:space="preserve"> ehitusloakohustusliku</w:t>
      </w:r>
      <w:r w:rsidRPr="00354D2F">
        <w:rPr>
          <w:rFonts w:ascii="Times New Roman" w:hAnsi="Times New Roman" w:cs="Times New Roman"/>
          <w:bCs/>
          <w:szCs w:val="24"/>
        </w:rPr>
        <w:t xml:space="preserve"> elektripaigaldise rajamiseks või</w:t>
      </w:r>
      <w:r>
        <w:rPr>
          <w:rFonts w:ascii="Times New Roman" w:hAnsi="Times New Roman" w:cs="Times New Roman"/>
          <w:bCs/>
          <w:szCs w:val="24"/>
        </w:rPr>
        <w:t>“;</w:t>
      </w:r>
    </w:p>
    <w:p w14:paraId="0A8EA736" w14:textId="77777777" w:rsidR="00F367A6" w:rsidRDefault="00F367A6" w:rsidP="002245F2">
      <w:pPr>
        <w:spacing w:after="0" w:line="240" w:lineRule="auto"/>
        <w:jc w:val="both"/>
        <w:rPr>
          <w:rFonts w:ascii="Times New Roman" w:hAnsi="Times New Roman" w:cs="Times New Roman"/>
          <w:bCs/>
          <w:szCs w:val="24"/>
        </w:rPr>
      </w:pPr>
    </w:p>
    <w:p w14:paraId="44A64651" w14:textId="72C69C5D" w:rsidR="006C7FD1" w:rsidRPr="002245F2" w:rsidRDefault="003D11E5" w:rsidP="002245F2">
      <w:pPr>
        <w:spacing w:after="0" w:line="240" w:lineRule="auto"/>
        <w:jc w:val="both"/>
        <w:rPr>
          <w:rFonts w:ascii="Times New Roman" w:hAnsi="Times New Roman" w:cs="Times New Roman"/>
          <w:szCs w:val="24"/>
        </w:rPr>
      </w:pPr>
      <w:bookmarkStart w:id="193" w:name="_Hlk184120767"/>
      <w:r w:rsidRPr="002245F2">
        <w:rPr>
          <w:rFonts w:ascii="Times New Roman" w:hAnsi="Times New Roman" w:cs="Times New Roman"/>
          <w:b/>
          <w:szCs w:val="24"/>
        </w:rPr>
        <w:t>7</w:t>
      </w:r>
      <w:r w:rsidR="00D62836">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83 lõige 2 muudetakse ja sõnastatakse järgmiselt:</w:t>
      </w:r>
    </w:p>
    <w:p w14:paraId="7C442AC8" w14:textId="20BDFC11" w:rsidR="00A64955"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bookmarkStart w:id="194" w:name="_Hlk188008477"/>
      <w:r w:rsidRPr="002245F2">
        <w:rPr>
          <w:rFonts w:ascii="Times New Roman" w:hAnsi="Times New Roman" w:cs="Times New Roman"/>
          <w:szCs w:val="24"/>
        </w:rPr>
        <w:t xml:space="preserve">) </w:t>
      </w:r>
      <w:r w:rsidR="000C5F02" w:rsidRPr="002245F2">
        <w:rPr>
          <w:rFonts w:ascii="Times New Roman" w:hAnsi="Times New Roman" w:cs="Times New Roman"/>
          <w:szCs w:val="24"/>
        </w:rPr>
        <w:t>Projekteerimistingimus</w:t>
      </w:r>
      <w:r w:rsidR="000C5F02">
        <w:rPr>
          <w:rFonts w:ascii="Times New Roman" w:hAnsi="Times New Roman" w:cs="Times New Roman"/>
          <w:szCs w:val="24"/>
        </w:rPr>
        <w:t>i</w:t>
      </w:r>
      <w:r w:rsidR="000C5F02" w:rsidRPr="002245F2">
        <w:rPr>
          <w:rFonts w:ascii="Times New Roman" w:hAnsi="Times New Roman" w:cs="Times New Roman"/>
          <w:szCs w:val="24"/>
        </w:rPr>
        <w:t xml:space="preserve"> </w:t>
      </w:r>
      <w:r w:rsidRPr="002245F2">
        <w:rPr>
          <w:rFonts w:ascii="Times New Roman" w:hAnsi="Times New Roman" w:cs="Times New Roman"/>
          <w:szCs w:val="24"/>
        </w:rPr>
        <w:t xml:space="preserve">ei </w:t>
      </w:r>
      <w:r w:rsidR="000C5F02">
        <w:rPr>
          <w:rFonts w:ascii="Times New Roman" w:hAnsi="Times New Roman" w:cs="Times New Roman"/>
          <w:szCs w:val="24"/>
        </w:rPr>
        <w:t>anta</w:t>
      </w:r>
      <w:r w:rsidRPr="002245F2">
        <w:rPr>
          <w:rFonts w:ascii="Times New Roman" w:hAnsi="Times New Roman" w:cs="Times New Roman"/>
          <w:szCs w:val="24"/>
        </w:rPr>
        <w:t xml:space="preserve">, kui </w:t>
      </w:r>
      <w:r w:rsidR="00667386">
        <w:rPr>
          <w:rFonts w:ascii="Times New Roman" w:hAnsi="Times New Roman" w:cs="Times New Roman"/>
          <w:szCs w:val="24"/>
        </w:rPr>
        <w:t xml:space="preserve">käesoleva paragrahvi </w:t>
      </w:r>
      <w:r w:rsidRPr="002245F2">
        <w:rPr>
          <w:rFonts w:ascii="Times New Roman" w:hAnsi="Times New Roman" w:cs="Times New Roman"/>
          <w:szCs w:val="24"/>
        </w:rPr>
        <w:t>lõikes 1 nimetatud ehitise ehitamise näeb ette detailplaneering või riigi või kohaliku omavalitsuse eriplaneering</w:t>
      </w:r>
      <w:bookmarkEnd w:id="194"/>
      <w:r w:rsidRPr="002245F2">
        <w:rPr>
          <w:rFonts w:ascii="Times New Roman" w:hAnsi="Times New Roman" w:cs="Times New Roman"/>
          <w:szCs w:val="24"/>
        </w:rPr>
        <w:t>.“;</w:t>
      </w:r>
    </w:p>
    <w:bookmarkEnd w:id="193"/>
    <w:p w14:paraId="0047F8CE" w14:textId="77777777" w:rsidR="00C84E18" w:rsidRPr="002245F2" w:rsidRDefault="00C84E18" w:rsidP="002245F2">
      <w:pPr>
        <w:spacing w:after="0" w:line="240" w:lineRule="auto"/>
        <w:jc w:val="both"/>
        <w:rPr>
          <w:rFonts w:ascii="Times New Roman" w:hAnsi="Times New Roman" w:cs="Times New Roman"/>
          <w:szCs w:val="24"/>
        </w:rPr>
      </w:pPr>
    </w:p>
    <w:p w14:paraId="09B4CFBC" w14:textId="2617DAFB"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lastRenderedPageBreak/>
        <w:t>7</w:t>
      </w:r>
      <w:r w:rsidR="00D62836">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85 lõige 2 tunnistatakse kehtetuks;</w:t>
      </w:r>
    </w:p>
    <w:p w14:paraId="50FC75B9" w14:textId="77777777" w:rsidR="00C84E18" w:rsidRPr="002245F2" w:rsidRDefault="00C84E18" w:rsidP="002245F2">
      <w:pPr>
        <w:spacing w:after="0" w:line="240" w:lineRule="auto"/>
        <w:jc w:val="both"/>
        <w:rPr>
          <w:rFonts w:ascii="Times New Roman" w:hAnsi="Times New Roman" w:cs="Times New Roman"/>
          <w:szCs w:val="24"/>
        </w:rPr>
      </w:pPr>
    </w:p>
    <w:p w14:paraId="6C5EAADB" w14:textId="7C38A5CC" w:rsidR="00667386"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7</w:t>
      </w:r>
      <w:r w:rsidR="00D62836">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91 lõiget 1 täiendatakse </w:t>
      </w:r>
      <w:r w:rsidR="00667386">
        <w:rPr>
          <w:rFonts w:ascii="Times New Roman" w:hAnsi="Times New Roman" w:cs="Times New Roman"/>
          <w:szCs w:val="24"/>
        </w:rPr>
        <w:t xml:space="preserve">teise lausega järgmises sõnastuses: </w:t>
      </w:r>
    </w:p>
    <w:p w14:paraId="78920F66" w14:textId="56D8208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bookmarkStart w:id="195" w:name="_Hlk188009815"/>
      <w:r w:rsidRPr="002245F2">
        <w:rPr>
          <w:rFonts w:ascii="Times New Roman" w:hAnsi="Times New Roman" w:cs="Times New Roman"/>
          <w:szCs w:val="24"/>
        </w:rPr>
        <w:t>Käesolevas peatükis käsitletud</w:t>
      </w:r>
      <w:r w:rsidR="0099453D">
        <w:rPr>
          <w:rFonts w:ascii="Times New Roman" w:hAnsi="Times New Roman" w:cs="Times New Roman"/>
          <w:szCs w:val="24"/>
        </w:rPr>
        <w:t xml:space="preserve"> nõuetest kohalduvad</w:t>
      </w:r>
      <w:r w:rsidRPr="002245F2">
        <w:rPr>
          <w:rFonts w:ascii="Times New Roman" w:hAnsi="Times New Roman" w:cs="Times New Roman"/>
          <w:szCs w:val="24"/>
        </w:rPr>
        <w:t xml:space="preserve"> metsateele vaid </w:t>
      </w:r>
      <w:r w:rsidR="008118D3">
        <w:rPr>
          <w:rFonts w:ascii="Times New Roman" w:hAnsi="Times New Roman" w:cs="Times New Roman"/>
          <w:szCs w:val="24"/>
        </w:rPr>
        <w:t xml:space="preserve"> </w:t>
      </w:r>
      <w:r w:rsidR="00190357" w:rsidRPr="002245F2">
        <w:rPr>
          <w:rFonts w:ascii="Times New Roman" w:hAnsi="Times New Roman" w:cs="Times New Roman"/>
          <w:szCs w:val="24"/>
        </w:rPr>
        <w:t>§</w:t>
      </w:r>
      <w:r w:rsidR="00190357">
        <w:rPr>
          <w:rFonts w:ascii="Times New Roman" w:hAnsi="Times New Roman" w:cs="Times New Roman"/>
          <w:szCs w:val="24"/>
        </w:rPr>
        <w:t xml:space="preserve">-s </w:t>
      </w:r>
      <w:r w:rsidRPr="002245F2">
        <w:rPr>
          <w:rFonts w:ascii="Times New Roman" w:hAnsi="Times New Roman" w:cs="Times New Roman"/>
          <w:szCs w:val="24"/>
        </w:rPr>
        <w:t>93 sätestatud nõuded</w:t>
      </w:r>
      <w:bookmarkEnd w:id="195"/>
      <w:r w:rsidRPr="002245F2">
        <w:rPr>
          <w:rFonts w:ascii="Times New Roman" w:hAnsi="Times New Roman" w:cs="Times New Roman"/>
          <w:szCs w:val="24"/>
        </w:rPr>
        <w:t>.“;</w:t>
      </w:r>
    </w:p>
    <w:p w14:paraId="42B55C57" w14:textId="77777777" w:rsidR="00C84E18" w:rsidRPr="002245F2" w:rsidRDefault="00C84E18" w:rsidP="002245F2">
      <w:pPr>
        <w:spacing w:after="0" w:line="240" w:lineRule="auto"/>
        <w:jc w:val="both"/>
        <w:rPr>
          <w:rFonts w:ascii="Times New Roman" w:hAnsi="Times New Roman" w:cs="Times New Roman"/>
          <w:szCs w:val="24"/>
        </w:rPr>
      </w:pPr>
    </w:p>
    <w:p w14:paraId="71DF3DF3" w14:textId="652B765D" w:rsidR="006542CD" w:rsidRPr="002245F2" w:rsidRDefault="005F1A49" w:rsidP="006542CD">
      <w:pPr>
        <w:spacing w:after="0" w:line="240" w:lineRule="auto"/>
        <w:jc w:val="both"/>
        <w:rPr>
          <w:rFonts w:ascii="Times New Roman" w:hAnsi="Times New Roman" w:cs="Times New Roman"/>
          <w:szCs w:val="24"/>
        </w:rPr>
      </w:pPr>
      <w:r>
        <w:rPr>
          <w:rFonts w:ascii="Times New Roman" w:hAnsi="Times New Roman" w:cs="Times New Roman"/>
          <w:b/>
          <w:szCs w:val="24"/>
        </w:rPr>
        <w:t>7</w:t>
      </w:r>
      <w:r w:rsidR="00D62836">
        <w:rPr>
          <w:rFonts w:ascii="Times New Roman" w:hAnsi="Times New Roman" w:cs="Times New Roman"/>
          <w:b/>
          <w:szCs w:val="24"/>
        </w:rPr>
        <w:t>9</w:t>
      </w:r>
      <w:r w:rsidR="007B0BBF" w:rsidRPr="00630371">
        <w:rPr>
          <w:rFonts w:ascii="Times New Roman" w:hAnsi="Times New Roman" w:cs="Times New Roman"/>
          <w:b/>
          <w:szCs w:val="24"/>
        </w:rPr>
        <w:t xml:space="preserve">) </w:t>
      </w:r>
      <w:r w:rsidR="006542CD">
        <w:rPr>
          <w:rFonts w:ascii="Times New Roman" w:hAnsi="Times New Roman" w:cs="Times New Roman"/>
          <w:szCs w:val="24"/>
        </w:rPr>
        <w:t>p</w:t>
      </w:r>
      <w:r w:rsidR="006542CD" w:rsidRPr="006542CD">
        <w:rPr>
          <w:rFonts w:ascii="Times New Roman" w:hAnsi="Times New Roman" w:cs="Times New Roman"/>
          <w:szCs w:val="24"/>
        </w:rPr>
        <w:t>aragrahv</w:t>
      </w:r>
      <w:ins w:id="196" w:author="Inge Mehide - JUSTDIGI" w:date="2025-07-08T10:43:00Z" w16du:dateUtc="2025-07-08T07:43:00Z">
        <w:r w:rsidR="00971254">
          <w:rPr>
            <w:rFonts w:ascii="Times New Roman" w:hAnsi="Times New Roman" w:cs="Times New Roman"/>
            <w:szCs w:val="24"/>
          </w:rPr>
          <w:t>i</w:t>
        </w:r>
      </w:ins>
      <w:r w:rsidR="006542CD" w:rsidRPr="006542CD">
        <w:rPr>
          <w:rFonts w:ascii="Times New Roman" w:hAnsi="Times New Roman" w:cs="Times New Roman"/>
          <w:szCs w:val="24"/>
        </w:rPr>
        <w:t xml:space="preserve"> 91 lõikes 2 asendatakse tekstiosa </w:t>
      </w:r>
      <w:del w:id="197" w:author="Inge Mehide - JUSTDIGI" w:date="2025-07-08T10:42:00Z" w16du:dateUtc="2025-07-08T07:42:00Z">
        <w:r w:rsidR="006542CD" w:rsidRPr="006542CD">
          <w:rPr>
            <w:rFonts w:ascii="Times New Roman" w:hAnsi="Times New Roman" w:cs="Times New Roman"/>
            <w:szCs w:val="24"/>
          </w:rPr>
          <w:delText>"</w:delText>
        </w:r>
      </w:del>
      <w:ins w:id="198" w:author="Inge Mehide - JUSTDIGI" w:date="2025-07-08T10:42:00Z" w16du:dateUtc="2025-07-08T07:42:00Z">
        <w:r w:rsidR="00AC7EE5" w:rsidRPr="002245F2">
          <w:rPr>
            <w:rFonts w:ascii="Times New Roman" w:hAnsi="Times New Roman" w:cs="Times New Roman"/>
            <w:szCs w:val="24"/>
          </w:rPr>
          <w:t>„</w:t>
        </w:r>
      </w:ins>
      <w:r w:rsidR="006542CD" w:rsidRPr="006542CD">
        <w:rPr>
          <w:rFonts w:ascii="Times New Roman" w:hAnsi="Times New Roman" w:cs="Times New Roman"/>
          <w:szCs w:val="24"/>
        </w:rPr>
        <w:t>ei kohaldata</w:t>
      </w:r>
      <w:ins w:id="199" w:author="Inge Mehide - JUSTDIGI" w:date="2025-07-08T10:42:00Z" w16du:dateUtc="2025-07-08T07:42:00Z">
        <w:r w:rsidR="00AC7EE5">
          <w:rPr>
            <w:rFonts w:ascii="Times New Roman" w:hAnsi="Times New Roman" w:cs="Times New Roman"/>
            <w:szCs w:val="24"/>
          </w:rPr>
          <w:t>“</w:t>
        </w:r>
      </w:ins>
      <w:del w:id="200" w:author="Inge Mehide - JUSTDIGI" w:date="2025-07-08T10:42:00Z" w16du:dateUtc="2025-07-08T07:42:00Z">
        <w:r w:rsidR="006542CD" w:rsidRPr="006542CD">
          <w:rPr>
            <w:rFonts w:ascii="Times New Roman" w:hAnsi="Times New Roman" w:cs="Times New Roman"/>
            <w:szCs w:val="24"/>
          </w:rPr>
          <w:delText>"</w:delText>
        </w:r>
      </w:del>
      <w:r w:rsidR="006542CD" w:rsidRPr="006542CD">
        <w:rPr>
          <w:rFonts w:ascii="Times New Roman" w:hAnsi="Times New Roman" w:cs="Times New Roman"/>
          <w:szCs w:val="24"/>
        </w:rPr>
        <w:t xml:space="preserve"> tekstiosaga </w:t>
      </w:r>
      <w:del w:id="201" w:author="Inge Mehide - JUSTDIGI" w:date="2025-07-08T10:42:00Z" w16du:dateUtc="2025-07-08T07:42:00Z">
        <w:r w:rsidR="006542CD" w:rsidRPr="006542CD">
          <w:rPr>
            <w:rFonts w:ascii="Times New Roman" w:hAnsi="Times New Roman" w:cs="Times New Roman"/>
            <w:szCs w:val="24"/>
          </w:rPr>
          <w:delText>"</w:delText>
        </w:r>
      </w:del>
      <w:ins w:id="202" w:author="Inge Mehide - JUSTDIGI" w:date="2025-07-08T10:42:00Z" w16du:dateUtc="2025-07-08T07:42:00Z">
        <w:r w:rsidR="00AC7EE5" w:rsidRPr="002245F2">
          <w:rPr>
            <w:rFonts w:ascii="Times New Roman" w:hAnsi="Times New Roman" w:cs="Times New Roman"/>
            <w:szCs w:val="24"/>
          </w:rPr>
          <w:t>„</w:t>
        </w:r>
      </w:ins>
      <w:r w:rsidR="006542CD" w:rsidRPr="006542CD">
        <w:rPr>
          <w:rFonts w:ascii="Times New Roman" w:hAnsi="Times New Roman" w:cs="Times New Roman"/>
          <w:szCs w:val="24"/>
        </w:rPr>
        <w:t>võib kohaldada</w:t>
      </w:r>
      <w:ins w:id="203" w:author="Inge Mehide - JUSTDIGI" w:date="2025-07-08T10:42:00Z" w16du:dateUtc="2025-07-08T07:42:00Z">
        <w:r w:rsidR="00B275D6">
          <w:rPr>
            <w:rFonts w:ascii="Times New Roman" w:hAnsi="Times New Roman" w:cs="Times New Roman"/>
            <w:szCs w:val="24"/>
          </w:rPr>
          <w:t>“</w:t>
        </w:r>
      </w:ins>
      <w:del w:id="204" w:author="Inge Mehide - JUSTDIGI" w:date="2025-07-08T10:42:00Z" w16du:dateUtc="2025-07-08T07:42:00Z">
        <w:r w:rsidR="006542CD" w:rsidRPr="006542CD">
          <w:rPr>
            <w:rFonts w:ascii="Times New Roman" w:hAnsi="Times New Roman" w:cs="Times New Roman"/>
            <w:szCs w:val="24"/>
          </w:rPr>
          <w:delText>"</w:delText>
        </w:r>
      </w:del>
      <w:r w:rsidR="006542CD">
        <w:rPr>
          <w:rFonts w:ascii="Times New Roman" w:hAnsi="Times New Roman" w:cs="Times New Roman"/>
          <w:szCs w:val="24"/>
        </w:rPr>
        <w:t>;</w:t>
      </w:r>
    </w:p>
    <w:p w14:paraId="432B3F01" w14:textId="77777777" w:rsidR="00C84E18" w:rsidRPr="002245F2" w:rsidRDefault="00C84E18" w:rsidP="002245F2">
      <w:pPr>
        <w:spacing w:after="0" w:line="240" w:lineRule="auto"/>
        <w:jc w:val="both"/>
        <w:rPr>
          <w:rFonts w:ascii="Times New Roman" w:hAnsi="Times New Roman" w:cs="Times New Roman"/>
          <w:szCs w:val="24"/>
        </w:rPr>
      </w:pPr>
    </w:p>
    <w:p w14:paraId="7C7D1036" w14:textId="11789FDF" w:rsidR="006C7FD1" w:rsidRPr="002245F2" w:rsidRDefault="00D62836" w:rsidP="002245F2">
      <w:pPr>
        <w:spacing w:after="0" w:line="240" w:lineRule="auto"/>
        <w:jc w:val="both"/>
        <w:rPr>
          <w:rFonts w:ascii="Times New Roman" w:hAnsi="Times New Roman" w:cs="Times New Roman"/>
          <w:szCs w:val="24"/>
        </w:rPr>
      </w:pPr>
      <w:r>
        <w:rPr>
          <w:rFonts w:ascii="Times New Roman" w:hAnsi="Times New Roman" w:cs="Times New Roman"/>
          <w:b/>
          <w:szCs w:val="24"/>
        </w:rPr>
        <w:t>80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92 lõi</w:t>
      </w:r>
      <w:r w:rsidR="008946F8">
        <w:rPr>
          <w:rFonts w:ascii="Times New Roman" w:hAnsi="Times New Roman" w:cs="Times New Roman"/>
          <w:szCs w:val="24"/>
        </w:rPr>
        <w:t>ked</w:t>
      </w:r>
      <w:r w:rsidR="007B0BBF" w:rsidRPr="002245F2">
        <w:rPr>
          <w:rFonts w:ascii="Times New Roman" w:hAnsi="Times New Roman" w:cs="Times New Roman"/>
          <w:szCs w:val="24"/>
        </w:rPr>
        <w:t xml:space="preserve"> </w:t>
      </w:r>
      <w:r w:rsidR="003D11E5" w:rsidRPr="002245F2">
        <w:rPr>
          <w:rFonts w:ascii="Times New Roman" w:hAnsi="Times New Roman" w:cs="Times New Roman"/>
          <w:szCs w:val="24"/>
        </w:rPr>
        <w:t>6</w:t>
      </w:r>
      <w:r w:rsidR="00441044">
        <w:rPr>
          <w:rFonts w:ascii="Times New Roman" w:hAnsi="Times New Roman" w:cs="Times New Roman"/>
          <w:szCs w:val="24"/>
        </w:rPr>
        <w:t xml:space="preserve"> ja </w:t>
      </w:r>
      <w:r w:rsidR="008946F8">
        <w:rPr>
          <w:rFonts w:ascii="Times New Roman" w:hAnsi="Times New Roman" w:cs="Times New Roman"/>
          <w:szCs w:val="24"/>
        </w:rPr>
        <w:t>7</w:t>
      </w:r>
      <w:r w:rsidR="007B0BBF" w:rsidRPr="002245F2">
        <w:rPr>
          <w:rFonts w:ascii="Times New Roman" w:hAnsi="Times New Roman" w:cs="Times New Roman"/>
          <w:szCs w:val="24"/>
        </w:rPr>
        <w:t xml:space="preserve"> tunnistatakse kehtetuks;</w:t>
      </w:r>
    </w:p>
    <w:p w14:paraId="0975C5DC" w14:textId="77777777" w:rsidR="00C84E18" w:rsidRPr="002245F2" w:rsidRDefault="00C84E18" w:rsidP="002245F2">
      <w:pPr>
        <w:spacing w:after="0" w:line="240" w:lineRule="auto"/>
        <w:jc w:val="both"/>
        <w:rPr>
          <w:rFonts w:ascii="Times New Roman" w:hAnsi="Times New Roman" w:cs="Times New Roman"/>
          <w:szCs w:val="24"/>
        </w:rPr>
      </w:pPr>
    </w:p>
    <w:p w14:paraId="14474BCD" w14:textId="3C23EAC9" w:rsidR="006C7FD1" w:rsidRPr="002245F2" w:rsidRDefault="00D62836" w:rsidP="002245F2">
      <w:pPr>
        <w:spacing w:after="0" w:line="240" w:lineRule="auto"/>
        <w:jc w:val="both"/>
        <w:rPr>
          <w:rFonts w:ascii="Times New Roman" w:hAnsi="Times New Roman" w:cs="Times New Roman"/>
          <w:szCs w:val="24"/>
        </w:rPr>
      </w:pPr>
      <w:r>
        <w:rPr>
          <w:rFonts w:ascii="Times New Roman" w:hAnsi="Times New Roman" w:cs="Times New Roman"/>
          <w:b/>
          <w:szCs w:val="24"/>
        </w:rPr>
        <w:t>81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92 lõi</w:t>
      </w:r>
      <w:r w:rsidR="008F3DF9" w:rsidRPr="002245F2">
        <w:rPr>
          <w:rFonts w:ascii="Times New Roman" w:hAnsi="Times New Roman" w:cs="Times New Roman"/>
          <w:szCs w:val="24"/>
        </w:rPr>
        <w:t>ge</w:t>
      </w:r>
      <w:r w:rsidR="007B0BBF" w:rsidRPr="002245F2">
        <w:rPr>
          <w:rFonts w:ascii="Times New Roman" w:hAnsi="Times New Roman" w:cs="Times New Roman"/>
          <w:szCs w:val="24"/>
        </w:rPr>
        <w:t xml:space="preserve"> 9 muudetakse ja sõnastatakse järgmiselt:</w:t>
      </w:r>
    </w:p>
    <w:p w14:paraId="0E33ADE0" w14:textId="33E5EE3C"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„(9) </w:t>
      </w:r>
      <w:bookmarkStart w:id="205" w:name="_Hlk184291594"/>
      <w:r w:rsidRPr="002245F2">
        <w:rPr>
          <w:rFonts w:ascii="Times New Roman" w:hAnsi="Times New Roman" w:cs="Times New Roman"/>
          <w:szCs w:val="24"/>
        </w:rPr>
        <w:t xml:space="preserve">Üleeuroopalise </w:t>
      </w:r>
      <w:proofErr w:type="spellStart"/>
      <w:r w:rsidRPr="002245F2">
        <w:rPr>
          <w:rFonts w:ascii="Times New Roman" w:hAnsi="Times New Roman" w:cs="Times New Roman"/>
          <w:szCs w:val="24"/>
        </w:rPr>
        <w:t>teedevõrgu</w:t>
      </w:r>
      <w:proofErr w:type="spellEnd"/>
      <w:r w:rsidRPr="002245F2">
        <w:rPr>
          <w:rFonts w:ascii="Times New Roman" w:hAnsi="Times New Roman" w:cs="Times New Roman"/>
          <w:szCs w:val="24"/>
        </w:rPr>
        <w:t xml:space="preserve"> teena käsit</w:t>
      </w:r>
      <w:r w:rsidR="00630371">
        <w:rPr>
          <w:rFonts w:ascii="Times New Roman" w:hAnsi="Times New Roman" w:cs="Times New Roman"/>
          <w:szCs w:val="24"/>
        </w:rPr>
        <w:t>atakse</w:t>
      </w:r>
      <w:r w:rsidRPr="002245F2">
        <w:rPr>
          <w:rFonts w:ascii="Times New Roman" w:hAnsi="Times New Roman" w:cs="Times New Roman"/>
          <w:szCs w:val="24"/>
        </w:rPr>
        <w:t xml:space="preserve"> Euroopa Parlamendi ja nõukogu määruses (EL) </w:t>
      </w:r>
      <w:commentRangeStart w:id="206"/>
      <w:del w:id="207" w:author="Inge Mehide - JUSTDIGI" w:date="2025-07-08T10:45:00Z" w16du:dateUtc="2025-07-08T07:45:00Z">
        <w:r w:rsidRPr="002245F2">
          <w:rPr>
            <w:rFonts w:ascii="Times New Roman" w:hAnsi="Times New Roman" w:cs="Times New Roman"/>
            <w:szCs w:val="24"/>
          </w:rPr>
          <w:delText>nr</w:delText>
        </w:r>
      </w:del>
      <w:del w:id="208" w:author="Inge Mehide - JUSTDIGI" w:date="2025-07-08T10:46:00Z" w16du:dateUtc="2025-07-08T07:46:00Z">
        <w:r w:rsidRPr="002245F2">
          <w:rPr>
            <w:rFonts w:ascii="Times New Roman" w:hAnsi="Times New Roman" w:cs="Times New Roman"/>
            <w:szCs w:val="24"/>
          </w:rPr>
          <w:delText xml:space="preserve"> </w:delText>
        </w:r>
      </w:del>
      <w:commentRangeEnd w:id="206"/>
      <w:r w:rsidR="00252A31" w:rsidRPr="002245F2">
        <w:rPr>
          <w:rStyle w:val="Kommentaariviide"/>
          <w:rFonts w:ascii="Times New Roman" w:hAnsi="Times New Roman" w:cs="Times New Roman"/>
          <w:sz w:val="24"/>
          <w:szCs w:val="24"/>
        </w:rPr>
        <w:commentReference w:id="206"/>
      </w:r>
      <w:r w:rsidRPr="002245F2">
        <w:rPr>
          <w:rFonts w:ascii="Times New Roman" w:hAnsi="Times New Roman" w:cs="Times New Roman"/>
          <w:szCs w:val="24"/>
        </w:rPr>
        <w:t>2024/1679</w:t>
      </w:r>
      <w:r w:rsidR="00AE122C">
        <w:rPr>
          <w:rFonts w:ascii="Times New Roman" w:hAnsi="Times New Roman" w:cs="Times New Roman"/>
          <w:szCs w:val="24"/>
        </w:rPr>
        <w:t xml:space="preserve">, </w:t>
      </w:r>
      <w:r w:rsidR="00AE122C" w:rsidRPr="00693973">
        <w:rPr>
          <w:rFonts w:ascii="Times New Roman" w:hAnsi="Times New Roman" w:cs="Times New Roman"/>
          <w:szCs w:val="24"/>
        </w:rPr>
        <w:t xml:space="preserve">milles käsitletakse liidu suuniseid üleeuroopalise transpordivõrgu arendamise kohta ning millega muudetakse määrusi (EL) 2021/1153 ja (EL) nr 913/2010 ja tunnistatakse kehtetuks määrus (EL) nr 1315/2013 </w:t>
      </w:r>
      <w:r w:rsidR="00AE122C">
        <w:rPr>
          <w:rFonts w:ascii="Times New Roman" w:hAnsi="Times New Roman" w:cs="Times New Roman"/>
          <w:szCs w:val="24"/>
        </w:rPr>
        <w:t>(</w:t>
      </w:r>
      <w:r w:rsidR="00AE122C" w:rsidRPr="00693973">
        <w:rPr>
          <w:rFonts w:ascii="Times New Roman" w:hAnsi="Times New Roman" w:cs="Times New Roman"/>
          <w:szCs w:val="24"/>
        </w:rPr>
        <w:t>ELT L, 2024/1679, 28.6.2024</w:t>
      </w:r>
      <w:r w:rsidR="00AE122C">
        <w:rPr>
          <w:rFonts w:ascii="Times New Roman" w:hAnsi="Times New Roman" w:cs="Times New Roman"/>
          <w:szCs w:val="24"/>
        </w:rPr>
        <w:t>)</w:t>
      </w:r>
      <w:commentRangeStart w:id="209"/>
      <w:ins w:id="210" w:author="Inge Mehide - JUSTDIGI" w:date="2025-07-08T10:47:00Z" w16du:dateUtc="2025-07-08T07:47:00Z">
        <w:r w:rsidR="00554CDA">
          <w:rPr>
            <w:rFonts w:ascii="Times New Roman" w:hAnsi="Times New Roman" w:cs="Times New Roman"/>
            <w:szCs w:val="24"/>
          </w:rPr>
          <w:t>,</w:t>
        </w:r>
      </w:ins>
      <w:commentRangeEnd w:id="209"/>
      <w:ins w:id="211" w:author="Inge Mehide - JUSTDIGI" w:date="2025-07-08T10:48:00Z" w16du:dateUtc="2025-07-08T07:48:00Z">
        <w:r w:rsidR="00554CDA" w:rsidRPr="002245F2">
          <w:rPr>
            <w:rStyle w:val="Kommentaariviide"/>
            <w:rFonts w:ascii="Times New Roman" w:hAnsi="Times New Roman" w:cs="Times New Roman"/>
            <w:sz w:val="24"/>
            <w:szCs w:val="24"/>
          </w:rPr>
          <w:commentReference w:id="209"/>
        </w:r>
      </w:ins>
      <w:r w:rsidRPr="002245F2">
        <w:rPr>
          <w:rFonts w:ascii="Times New Roman" w:hAnsi="Times New Roman" w:cs="Times New Roman"/>
          <w:szCs w:val="24"/>
        </w:rPr>
        <w:t xml:space="preserve"> </w:t>
      </w:r>
      <w:r w:rsidR="00F235DA">
        <w:rPr>
          <w:rFonts w:ascii="Times New Roman" w:hAnsi="Times New Roman" w:cs="Times New Roman"/>
          <w:szCs w:val="24"/>
        </w:rPr>
        <w:t>märgitud</w:t>
      </w:r>
      <w:r w:rsidRPr="002245F2">
        <w:rPr>
          <w:rFonts w:ascii="Times New Roman" w:hAnsi="Times New Roman" w:cs="Times New Roman"/>
          <w:szCs w:val="24"/>
        </w:rPr>
        <w:t xml:space="preserve"> Eesti territooriumil asuvaid teid</w:t>
      </w:r>
      <w:bookmarkEnd w:id="205"/>
      <w:r w:rsidRPr="002245F2">
        <w:rPr>
          <w:rFonts w:ascii="Times New Roman" w:hAnsi="Times New Roman" w:cs="Times New Roman"/>
          <w:szCs w:val="24"/>
        </w:rPr>
        <w:t>.</w:t>
      </w:r>
    </w:p>
    <w:p w14:paraId="42E9A96D" w14:textId="77777777" w:rsidR="00E62123" w:rsidRDefault="00E62123" w:rsidP="002245F2">
      <w:pPr>
        <w:spacing w:after="0" w:line="240" w:lineRule="auto"/>
        <w:jc w:val="both"/>
        <w:rPr>
          <w:rFonts w:ascii="Times New Roman" w:hAnsi="Times New Roman" w:cs="Times New Roman"/>
          <w:szCs w:val="24"/>
        </w:rPr>
      </w:pPr>
    </w:p>
    <w:p w14:paraId="6E32C806" w14:textId="48F2FA8F" w:rsidR="008F3DF9" w:rsidRPr="002245F2" w:rsidRDefault="00E62123"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8</w:t>
      </w:r>
      <w:r w:rsidR="00D62836">
        <w:rPr>
          <w:rFonts w:ascii="Times New Roman" w:hAnsi="Times New Roman" w:cs="Times New Roman"/>
          <w:b/>
          <w:bCs/>
          <w:szCs w:val="24"/>
        </w:rPr>
        <w:t>2</w:t>
      </w:r>
      <w:r w:rsidR="008F3DF9" w:rsidRPr="002245F2">
        <w:rPr>
          <w:rFonts w:ascii="Times New Roman" w:hAnsi="Times New Roman" w:cs="Times New Roman"/>
          <w:b/>
          <w:bCs/>
          <w:szCs w:val="24"/>
        </w:rPr>
        <w:t>)</w:t>
      </w:r>
      <w:r w:rsidR="008F3DF9" w:rsidRPr="002245F2">
        <w:rPr>
          <w:rFonts w:ascii="Times New Roman" w:hAnsi="Times New Roman" w:cs="Times New Roman"/>
          <w:szCs w:val="24"/>
        </w:rPr>
        <w:t xml:space="preserve"> paragrahvi 92 lõige 10 muudetakse ja sõnastatakse järgmiselt:</w:t>
      </w:r>
    </w:p>
    <w:p w14:paraId="6FA218E7" w14:textId="395A2F5E" w:rsidR="006C7FD1" w:rsidRPr="002245F2" w:rsidRDefault="00015BAA"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7B0BBF" w:rsidRPr="002245F2">
        <w:rPr>
          <w:rFonts w:ascii="Times New Roman" w:hAnsi="Times New Roman" w:cs="Times New Roman"/>
          <w:szCs w:val="24"/>
        </w:rPr>
        <w:t xml:space="preserve">(10) </w:t>
      </w:r>
      <w:commentRangeStart w:id="212"/>
      <w:r w:rsidR="007B0BBF" w:rsidRPr="002245F2">
        <w:rPr>
          <w:rFonts w:ascii="Times New Roman" w:hAnsi="Times New Roman" w:cs="Times New Roman"/>
          <w:szCs w:val="24"/>
        </w:rPr>
        <w:t>Valdkonna eest vastutav minister kehtestab määrusega tee ehitamise ja korrashoiu terminid, teede liigid ja üleeuroopalisse transpordivõrku kuuluvate teede asukohad Eesti territooriumil</w:t>
      </w:r>
      <w:commentRangeEnd w:id="212"/>
      <w:r w:rsidR="00CA0DB9" w:rsidRPr="002245F2">
        <w:rPr>
          <w:rStyle w:val="Kommentaariviide"/>
          <w:rFonts w:ascii="Times New Roman" w:hAnsi="Times New Roman" w:cs="Times New Roman"/>
          <w:sz w:val="24"/>
          <w:szCs w:val="24"/>
        </w:rPr>
        <w:commentReference w:id="212"/>
      </w:r>
      <w:r w:rsidR="007B0BBF" w:rsidRPr="002245F2">
        <w:rPr>
          <w:rFonts w:ascii="Times New Roman" w:hAnsi="Times New Roman" w:cs="Times New Roman"/>
          <w:szCs w:val="24"/>
        </w:rPr>
        <w:t>.“;</w:t>
      </w:r>
    </w:p>
    <w:p w14:paraId="39E97685" w14:textId="77777777" w:rsidR="00C84E18" w:rsidRPr="002245F2" w:rsidRDefault="00C84E18" w:rsidP="002245F2">
      <w:pPr>
        <w:spacing w:after="0" w:line="240" w:lineRule="auto"/>
        <w:jc w:val="both"/>
        <w:rPr>
          <w:rFonts w:ascii="Times New Roman" w:hAnsi="Times New Roman" w:cs="Times New Roman"/>
          <w:szCs w:val="24"/>
        </w:rPr>
      </w:pPr>
    </w:p>
    <w:p w14:paraId="38A24E67" w14:textId="1DA2B38B" w:rsidR="006C7FD1" w:rsidRPr="002245F2" w:rsidRDefault="00E7206B"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D62836">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seadust</w:t>
      </w:r>
      <w:r w:rsidR="00DA6CA7">
        <w:rPr>
          <w:rFonts w:ascii="Times New Roman" w:hAnsi="Times New Roman" w:cs="Times New Roman"/>
          <w:szCs w:val="24"/>
        </w:rPr>
        <w:t>ikku</w:t>
      </w:r>
      <w:r w:rsidR="007B0BBF" w:rsidRPr="002245F2">
        <w:rPr>
          <w:rFonts w:ascii="Times New Roman" w:hAnsi="Times New Roman" w:cs="Times New Roman"/>
          <w:szCs w:val="24"/>
        </w:rPr>
        <w:t xml:space="preserve"> täiendatakse §-dega </w:t>
      </w:r>
      <w:bookmarkStart w:id="213" w:name="_Hlk183021799"/>
      <w:r w:rsidR="007B0BBF" w:rsidRPr="002245F2">
        <w:rPr>
          <w:rFonts w:ascii="Times New Roman" w:hAnsi="Times New Roman" w:cs="Times New Roman"/>
          <w:szCs w:val="24"/>
        </w:rPr>
        <w:t>92</w:t>
      </w:r>
      <w:r w:rsidR="007B0BBF" w:rsidRPr="002245F2">
        <w:rPr>
          <w:rFonts w:ascii="Times New Roman" w:hAnsi="Times New Roman" w:cs="Times New Roman"/>
          <w:szCs w:val="24"/>
          <w:vertAlign w:val="superscript"/>
        </w:rPr>
        <w:t>1</w:t>
      </w:r>
      <w:ins w:id="214" w:author="Maria Sults - JUSTDIGI" w:date="2025-07-10T13:22:00Z" w16du:dateUtc="2025-07-10T10:22:00Z">
        <w:r w:rsidR="00BF19DC">
          <w:rPr>
            <w:rFonts w:ascii="Times New Roman" w:hAnsi="Times New Roman" w:cs="Times New Roman"/>
            <w:szCs w:val="24"/>
          </w:rPr>
          <w:t xml:space="preserve"> ja</w:t>
        </w:r>
        <w:r w:rsidR="00C966A9">
          <w:rPr>
            <w:rFonts w:ascii="Times New Roman" w:hAnsi="Times New Roman" w:cs="Times New Roman"/>
            <w:szCs w:val="24"/>
          </w:rPr>
          <w:t xml:space="preserve"> </w:t>
        </w:r>
      </w:ins>
      <w:del w:id="215" w:author="Maria Sults - JUSTDIGI" w:date="2025-07-10T13:22:00Z" w16du:dateUtc="2025-07-10T10:22:00Z">
        <w:r w:rsidR="00DA6CA7" w:rsidDel="00BF19DC">
          <w:rPr>
            <w:rFonts w:ascii="Times New Roman" w:hAnsi="Times New Roman" w:cs="Times New Roman"/>
            <w:szCs w:val="24"/>
          </w:rPr>
          <w:delText>–</w:delText>
        </w:r>
      </w:del>
      <w:r w:rsidR="007B0BBF" w:rsidRPr="002245F2">
        <w:rPr>
          <w:rFonts w:ascii="Times New Roman" w:hAnsi="Times New Roman" w:cs="Times New Roman"/>
          <w:szCs w:val="24"/>
        </w:rPr>
        <w:t>92</w:t>
      </w:r>
      <w:r w:rsidR="007B0BBF" w:rsidRPr="002245F2">
        <w:rPr>
          <w:rFonts w:ascii="Times New Roman" w:hAnsi="Times New Roman" w:cs="Times New Roman"/>
          <w:szCs w:val="24"/>
          <w:vertAlign w:val="superscript"/>
        </w:rPr>
        <w:t>2</w:t>
      </w:r>
      <w:r w:rsidR="007B0BBF" w:rsidRPr="002245F2">
        <w:rPr>
          <w:rFonts w:ascii="Times New Roman" w:hAnsi="Times New Roman" w:cs="Times New Roman"/>
          <w:szCs w:val="24"/>
        </w:rPr>
        <w:t xml:space="preserve"> </w:t>
      </w:r>
      <w:bookmarkEnd w:id="213"/>
      <w:r w:rsidR="007B0BBF" w:rsidRPr="002245F2">
        <w:rPr>
          <w:rFonts w:ascii="Times New Roman" w:hAnsi="Times New Roman" w:cs="Times New Roman"/>
          <w:szCs w:val="24"/>
        </w:rPr>
        <w:t>järgmises sõnastuses:</w:t>
      </w:r>
    </w:p>
    <w:p w14:paraId="45A6A241"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szCs w:val="24"/>
        </w:rPr>
        <w:t>„</w:t>
      </w:r>
      <w:r w:rsidRPr="002245F2">
        <w:rPr>
          <w:rFonts w:ascii="Times New Roman" w:hAnsi="Times New Roman" w:cs="Times New Roman"/>
          <w:b/>
          <w:szCs w:val="24"/>
        </w:rPr>
        <w:t>§ 92</w:t>
      </w:r>
      <w:r w:rsidRPr="002245F2">
        <w:rPr>
          <w:rFonts w:ascii="Times New Roman" w:hAnsi="Times New Roman" w:cs="Times New Roman"/>
          <w:b/>
          <w:szCs w:val="24"/>
          <w:vertAlign w:val="superscript"/>
        </w:rPr>
        <w:t>1</w:t>
      </w:r>
      <w:r w:rsidRPr="002245F2">
        <w:rPr>
          <w:rFonts w:ascii="Times New Roman" w:hAnsi="Times New Roman" w:cs="Times New Roman"/>
          <w:b/>
          <w:szCs w:val="24"/>
        </w:rPr>
        <w:t>. Riigitee</w:t>
      </w:r>
    </w:p>
    <w:p w14:paraId="2418F35F" w14:textId="77777777" w:rsidR="00C84E18" w:rsidRPr="002245F2" w:rsidRDefault="00C84E18" w:rsidP="002245F2">
      <w:pPr>
        <w:spacing w:after="0" w:line="240" w:lineRule="auto"/>
        <w:jc w:val="both"/>
        <w:rPr>
          <w:rFonts w:ascii="Times New Roman" w:hAnsi="Times New Roman" w:cs="Times New Roman"/>
          <w:szCs w:val="24"/>
        </w:rPr>
      </w:pPr>
    </w:p>
    <w:p w14:paraId="07C327ED" w14:textId="5A8E801A" w:rsidR="00C84E18" w:rsidRPr="002245F2" w:rsidRDefault="00C84E18"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w:t>
      </w:r>
      <w:r w:rsidR="007B0BBF" w:rsidRPr="002245F2">
        <w:rPr>
          <w:rFonts w:ascii="Times New Roman" w:hAnsi="Times New Roman" w:cs="Times New Roman"/>
          <w:szCs w:val="24"/>
        </w:rPr>
        <w:t>Riigitee on riigiteede nimekirja kantud riigile kuuluv tee või riigi poolt avalikuks kasutamiseks määratud eratee. Riigiteel täidab omaniku ülesandeid Transpordiamet.</w:t>
      </w:r>
    </w:p>
    <w:p w14:paraId="3DE922A9" w14:textId="77777777" w:rsidR="00C84E18" w:rsidRPr="002245F2" w:rsidRDefault="00C84E18" w:rsidP="002245F2">
      <w:pPr>
        <w:spacing w:after="0" w:line="240" w:lineRule="auto"/>
        <w:jc w:val="both"/>
        <w:rPr>
          <w:rFonts w:ascii="Times New Roman" w:hAnsi="Times New Roman" w:cs="Times New Roman"/>
          <w:szCs w:val="24"/>
        </w:rPr>
      </w:pPr>
    </w:p>
    <w:p w14:paraId="6079DD52" w14:textId="0EB5CAB9"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Tee kantakse riigiteede nimekirja, kui tee vastab riigitee põhitunnustele</w:t>
      </w:r>
      <w:r w:rsidR="003D11E5" w:rsidRPr="002245F2">
        <w:rPr>
          <w:rFonts w:ascii="Times New Roman" w:hAnsi="Times New Roman" w:cs="Times New Roman"/>
          <w:szCs w:val="24"/>
        </w:rPr>
        <w:t>,</w:t>
      </w:r>
      <w:r w:rsidRPr="002245F2">
        <w:rPr>
          <w:rFonts w:ascii="Times New Roman" w:hAnsi="Times New Roman" w:cs="Times New Roman"/>
          <w:szCs w:val="24"/>
        </w:rPr>
        <w:t xml:space="preserve"> mi</w:t>
      </w:r>
      <w:r w:rsidR="00C3303F">
        <w:rPr>
          <w:rFonts w:ascii="Times New Roman" w:hAnsi="Times New Roman" w:cs="Times New Roman"/>
          <w:szCs w:val="24"/>
        </w:rPr>
        <w:t>s</w:t>
      </w:r>
      <w:r w:rsidRPr="002245F2">
        <w:rPr>
          <w:rFonts w:ascii="Times New Roman" w:hAnsi="Times New Roman" w:cs="Times New Roman"/>
          <w:szCs w:val="24"/>
        </w:rPr>
        <w:t xml:space="preserve"> on eelkõige rahvusvahelise liikluse teenindamine</w:t>
      </w:r>
      <w:del w:id="216" w:author="Inge Mehide - JUSTDIGI" w:date="2025-07-08T11:11:00Z" w16du:dateUtc="2025-07-08T08:11:00Z">
        <w:r w:rsidRPr="002245F2">
          <w:rPr>
            <w:rFonts w:ascii="Times New Roman" w:hAnsi="Times New Roman" w:cs="Times New Roman"/>
            <w:szCs w:val="24"/>
          </w:rPr>
          <w:delText>,</w:delText>
        </w:r>
      </w:del>
      <w:ins w:id="217" w:author="Inge Mehide - JUSTDIGI" w:date="2025-07-08T11:11:00Z" w16du:dateUtc="2025-07-08T08:11:00Z">
        <w:r w:rsidRPr="002245F2">
          <w:rPr>
            <w:rFonts w:ascii="Times New Roman" w:hAnsi="Times New Roman" w:cs="Times New Roman"/>
            <w:szCs w:val="24"/>
          </w:rPr>
          <w:t xml:space="preserve"> </w:t>
        </w:r>
        <w:r w:rsidR="00B77A35">
          <w:rPr>
            <w:rFonts w:ascii="Times New Roman" w:hAnsi="Times New Roman" w:cs="Times New Roman"/>
            <w:szCs w:val="24"/>
          </w:rPr>
          <w:t>ning</w:t>
        </w:r>
      </w:ins>
      <w:r w:rsidRPr="002245F2">
        <w:rPr>
          <w:rFonts w:ascii="Times New Roman" w:hAnsi="Times New Roman" w:cs="Times New Roman"/>
          <w:szCs w:val="24"/>
        </w:rPr>
        <w:t xml:space="preserve"> riigi eri piirkondade ja laiema avaliku huvi või majandusmõjuga sihtpunktide vahelise ühenduse tagamine</w:t>
      </w:r>
      <w:r w:rsidR="00C3303F">
        <w:rPr>
          <w:rFonts w:ascii="Times New Roman" w:hAnsi="Times New Roman" w:cs="Times New Roman"/>
          <w:szCs w:val="24"/>
        </w:rPr>
        <w:t>,</w:t>
      </w:r>
      <w:r w:rsidRPr="002245F2">
        <w:rPr>
          <w:rFonts w:ascii="Times New Roman" w:hAnsi="Times New Roman" w:cs="Times New Roman"/>
          <w:szCs w:val="24"/>
        </w:rPr>
        <w:t xml:space="preserve"> arvestades tee ehitus</w:t>
      </w:r>
      <w:commentRangeStart w:id="218"/>
      <w:del w:id="219" w:author="Inge Mehide - JUSTDIGI" w:date="2025-07-09T12:54:00Z" w16du:dateUtc="2025-07-09T09:54:00Z">
        <w:r w:rsidRPr="002245F2">
          <w:rPr>
            <w:rFonts w:ascii="Times New Roman" w:hAnsi="Times New Roman" w:cs="Times New Roman"/>
            <w:szCs w:val="24"/>
          </w:rPr>
          <w:delText>-</w:delText>
        </w:r>
      </w:del>
      <w:commentRangeEnd w:id="218"/>
      <w:r w:rsidR="00F92F9B" w:rsidRPr="002245F2">
        <w:rPr>
          <w:rStyle w:val="Kommentaariviide"/>
          <w:rFonts w:ascii="Times New Roman" w:hAnsi="Times New Roman" w:cs="Times New Roman"/>
          <w:sz w:val="24"/>
          <w:szCs w:val="24"/>
        </w:rPr>
        <w:commentReference w:id="218"/>
      </w:r>
      <w:r w:rsidRPr="002245F2">
        <w:rPr>
          <w:rFonts w:ascii="Times New Roman" w:hAnsi="Times New Roman" w:cs="Times New Roman"/>
          <w:szCs w:val="24"/>
        </w:rPr>
        <w:t xml:space="preserve">tehnilist lahendust, teenindatava liikluse iseloomu ning riigiteede ühtse liikluse ja </w:t>
      </w:r>
      <w:commentRangeStart w:id="220"/>
      <w:r w:rsidRPr="002245F2">
        <w:rPr>
          <w:rFonts w:ascii="Times New Roman" w:hAnsi="Times New Roman" w:cs="Times New Roman"/>
          <w:szCs w:val="24"/>
        </w:rPr>
        <w:t>teehoiu</w:t>
      </w:r>
      <w:del w:id="221" w:author="Inge Mehide - JUSTDIGI" w:date="2025-07-08T11:04:00Z" w16du:dateUtc="2025-07-08T08:04:00Z">
        <w:r w:rsidRPr="002245F2">
          <w:rPr>
            <w:rFonts w:ascii="Times New Roman" w:hAnsi="Times New Roman" w:cs="Times New Roman"/>
            <w:szCs w:val="24"/>
          </w:rPr>
          <w:delText xml:space="preserve"> </w:delText>
        </w:r>
      </w:del>
      <w:r w:rsidRPr="002245F2">
        <w:rPr>
          <w:rFonts w:ascii="Times New Roman" w:hAnsi="Times New Roman" w:cs="Times New Roman"/>
          <w:szCs w:val="24"/>
        </w:rPr>
        <w:t xml:space="preserve">korralduse </w:t>
      </w:r>
      <w:commentRangeEnd w:id="220"/>
      <w:r w:rsidR="00637F23" w:rsidRPr="002245F2">
        <w:rPr>
          <w:rStyle w:val="Kommentaariviide"/>
          <w:rFonts w:ascii="Times New Roman" w:hAnsi="Times New Roman" w:cs="Times New Roman"/>
          <w:sz w:val="24"/>
          <w:szCs w:val="24"/>
        </w:rPr>
        <w:commentReference w:id="220"/>
      </w:r>
      <w:r w:rsidRPr="002245F2">
        <w:rPr>
          <w:rFonts w:ascii="Times New Roman" w:hAnsi="Times New Roman" w:cs="Times New Roman"/>
          <w:szCs w:val="24"/>
        </w:rPr>
        <w:t>tagamise üldpõhimõtet.</w:t>
      </w:r>
    </w:p>
    <w:p w14:paraId="0DA4FCE2" w14:textId="77777777" w:rsidR="00C84E18" w:rsidRPr="002245F2" w:rsidRDefault="00C84E18" w:rsidP="002245F2">
      <w:pPr>
        <w:spacing w:after="0" w:line="240" w:lineRule="auto"/>
        <w:jc w:val="both"/>
        <w:rPr>
          <w:rFonts w:ascii="Times New Roman" w:hAnsi="Times New Roman" w:cs="Times New Roman"/>
          <w:szCs w:val="24"/>
        </w:rPr>
      </w:pPr>
    </w:p>
    <w:p w14:paraId="3E2C7000" w14:textId="7537F65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(3) Riigiteede nimekirja </w:t>
      </w:r>
      <w:commentRangeStart w:id="222"/>
      <w:r w:rsidRPr="002245F2">
        <w:rPr>
          <w:rFonts w:ascii="Times New Roman" w:hAnsi="Times New Roman" w:cs="Times New Roman"/>
          <w:szCs w:val="24"/>
        </w:rPr>
        <w:t>tee</w:t>
      </w:r>
      <w:del w:id="223" w:author="Inge Mehide - JUSTDIGI" w:date="2025-07-08T11:10:00Z" w16du:dateUtc="2025-07-08T08:10:00Z">
        <w:r w:rsidRPr="002245F2">
          <w:rPr>
            <w:rFonts w:ascii="Times New Roman" w:hAnsi="Times New Roman" w:cs="Times New Roman"/>
            <w:szCs w:val="24"/>
          </w:rPr>
          <w:delText xml:space="preserve"> </w:delText>
        </w:r>
      </w:del>
      <w:r w:rsidRPr="002245F2">
        <w:rPr>
          <w:rFonts w:ascii="Times New Roman" w:hAnsi="Times New Roman" w:cs="Times New Roman"/>
          <w:szCs w:val="24"/>
        </w:rPr>
        <w:t xml:space="preserve">liikide </w:t>
      </w:r>
      <w:commentRangeEnd w:id="222"/>
      <w:r w:rsidR="00E57130" w:rsidRPr="002245F2">
        <w:rPr>
          <w:rStyle w:val="Kommentaariviide"/>
          <w:rFonts w:ascii="Times New Roman" w:hAnsi="Times New Roman" w:cs="Times New Roman"/>
          <w:sz w:val="24"/>
          <w:szCs w:val="24"/>
        </w:rPr>
        <w:commentReference w:id="222"/>
      </w:r>
      <w:r w:rsidRPr="002245F2">
        <w:rPr>
          <w:rFonts w:ascii="Times New Roman" w:hAnsi="Times New Roman" w:cs="Times New Roman"/>
          <w:szCs w:val="24"/>
        </w:rPr>
        <w:t>kaupa kehtestab Transpordiamet</w:t>
      </w:r>
      <w:r w:rsidR="000A7409">
        <w:rPr>
          <w:rFonts w:ascii="Times New Roman" w:hAnsi="Times New Roman" w:cs="Times New Roman"/>
          <w:szCs w:val="24"/>
        </w:rPr>
        <w:t xml:space="preserve"> peadirektori käskkirjaga</w:t>
      </w:r>
      <w:r w:rsidRPr="002245F2">
        <w:rPr>
          <w:rFonts w:ascii="Times New Roman" w:hAnsi="Times New Roman" w:cs="Times New Roman"/>
          <w:szCs w:val="24"/>
        </w:rPr>
        <w:t>.</w:t>
      </w:r>
    </w:p>
    <w:p w14:paraId="4137717F" w14:textId="77777777" w:rsidR="00C84E18" w:rsidRPr="002245F2" w:rsidRDefault="00C84E18" w:rsidP="002245F2">
      <w:pPr>
        <w:spacing w:after="0" w:line="240" w:lineRule="auto"/>
        <w:jc w:val="both"/>
        <w:rPr>
          <w:rFonts w:ascii="Times New Roman" w:hAnsi="Times New Roman" w:cs="Times New Roman"/>
          <w:szCs w:val="24"/>
        </w:rPr>
      </w:pPr>
    </w:p>
    <w:p w14:paraId="49D18857"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92</w:t>
      </w:r>
      <w:r w:rsidRPr="002245F2">
        <w:rPr>
          <w:rFonts w:ascii="Times New Roman" w:hAnsi="Times New Roman" w:cs="Times New Roman"/>
          <w:b/>
          <w:szCs w:val="24"/>
          <w:vertAlign w:val="superscript"/>
        </w:rPr>
        <w:t>2</w:t>
      </w:r>
      <w:r w:rsidRPr="002245F2">
        <w:rPr>
          <w:rFonts w:ascii="Times New Roman" w:hAnsi="Times New Roman" w:cs="Times New Roman"/>
          <w:b/>
          <w:szCs w:val="24"/>
        </w:rPr>
        <w:t>. Kohalik tee</w:t>
      </w:r>
    </w:p>
    <w:p w14:paraId="70656330" w14:textId="77777777" w:rsidR="00C84E18" w:rsidRPr="002245F2" w:rsidRDefault="00C84E18" w:rsidP="002245F2">
      <w:pPr>
        <w:spacing w:after="0" w:line="240" w:lineRule="auto"/>
        <w:jc w:val="both"/>
        <w:rPr>
          <w:rFonts w:ascii="Times New Roman" w:hAnsi="Times New Roman" w:cs="Times New Roman"/>
          <w:szCs w:val="24"/>
        </w:rPr>
      </w:pPr>
    </w:p>
    <w:p w14:paraId="0668515E" w14:textId="10EB3BB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Kohalik tee on kohaliku omavalitsuse üksusele kuuluv</w:t>
      </w:r>
      <w:r w:rsidR="00C84E18" w:rsidRPr="002245F2">
        <w:rPr>
          <w:rFonts w:ascii="Times New Roman" w:hAnsi="Times New Roman" w:cs="Times New Roman"/>
          <w:szCs w:val="24"/>
        </w:rPr>
        <w:t xml:space="preserve"> </w:t>
      </w:r>
      <w:r w:rsidRPr="002245F2">
        <w:rPr>
          <w:rFonts w:ascii="Times New Roman" w:hAnsi="Times New Roman" w:cs="Times New Roman"/>
          <w:szCs w:val="24"/>
        </w:rPr>
        <w:t>ja kohaliku liikluse korraldamiseks või muuks kohaliku omavalitsuse üksuse tuumikülesande täitmiseks vajalik või tema poolt avalikuks kasutamiseks määratud eratee. Kohalik tee määratakse</w:t>
      </w:r>
      <w:r w:rsidR="00C84E18" w:rsidRPr="002245F2">
        <w:rPr>
          <w:rFonts w:ascii="Times New Roman" w:hAnsi="Times New Roman" w:cs="Times New Roman"/>
          <w:szCs w:val="24"/>
        </w:rPr>
        <w:t xml:space="preserve"> </w:t>
      </w:r>
      <w:r w:rsidRPr="002245F2">
        <w:rPr>
          <w:rFonts w:ascii="Times New Roman" w:hAnsi="Times New Roman" w:cs="Times New Roman"/>
          <w:szCs w:val="24"/>
        </w:rPr>
        <w:t>kohaliku omavalitsuse üksuse haldusaktiga. Kohaliku</w:t>
      </w:r>
      <w:r w:rsidR="00521B3D" w:rsidRPr="002245F2">
        <w:rPr>
          <w:rFonts w:ascii="Times New Roman" w:hAnsi="Times New Roman" w:cs="Times New Roman"/>
          <w:szCs w:val="24"/>
        </w:rPr>
        <w:t>l</w:t>
      </w:r>
      <w:r w:rsidRPr="002245F2">
        <w:rPr>
          <w:rFonts w:ascii="Times New Roman" w:hAnsi="Times New Roman" w:cs="Times New Roman"/>
          <w:szCs w:val="24"/>
        </w:rPr>
        <w:t xml:space="preserve"> tee</w:t>
      </w:r>
      <w:r w:rsidR="00521B3D" w:rsidRPr="002245F2">
        <w:rPr>
          <w:rFonts w:ascii="Times New Roman" w:hAnsi="Times New Roman" w:cs="Times New Roman"/>
          <w:szCs w:val="24"/>
        </w:rPr>
        <w:t>l</w:t>
      </w:r>
      <w:r w:rsidRPr="002245F2">
        <w:rPr>
          <w:rFonts w:ascii="Times New Roman" w:hAnsi="Times New Roman" w:cs="Times New Roman"/>
          <w:szCs w:val="24"/>
        </w:rPr>
        <w:t xml:space="preserve"> </w:t>
      </w:r>
      <w:r w:rsidR="00521B3D" w:rsidRPr="002245F2">
        <w:rPr>
          <w:rFonts w:ascii="Times New Roman" w:hAnsi="Times New Roman" w:cs="Times New Roman"/>
          <w:szCs w:val="24"/>
        </w:rPr>
        <w:t xml:space="preserve">täidab </w:t>
      </w:r>
      <w:r w:rsidRPr="002245F2">
        <w:rPr>
          <w:rFonts w:ascii="Times New Roman" w:hAnsi="Times New Roman" w:cs="Times New Roman"/>
          <w:szCs w:val="24"/>
        </w:rPr>
        <w:t>omaniku ülesandeid kohaliku omavalitsuse üksus.“;</w:t>
      </w:r>
    </w:p>
    <w:p w14:paraId="5D913C20" w14:textId="77777777" w:rsidR="00C84E18" w:rsidRDefault="00C84E18" w:rsidP="002245F2">
      <w:pPr>
        <w:spacing w:after="0" w:line="240" w:lineRule="auto"/>
        <w:jc w:val="both"/>
        <w:rPr>
          <w:rFonts w:ascii="Times New Roman" w:hAnsi="Times New Roman" w:cs="Times New Roman"/>
          <w:szCs w:val="24"/>
        </w:rPr>
      </w:pPr>
    </w:p>
    <w:p w14:paraId="4E19F18A" w14:textId="3CDA480C" w:rsidR="00F77C45" w:rsidRDefault="00170787"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8</w:t>
      </w:r>
      <w:r w:rsidR="00F90A3B">
        <w:rPr>
          <w:rFonts w:ascii="Times New Roman" w:hAnsi="Times New Roman" w:cs="Times New Roman"/>
          <w:b/>
          <w:bCs/>
          <w:szCs w:val="24"/>
        </w:rPr>
        <w:t>4</w:t>
      </w:r>
      <w:r w:rsidR="00F77C45" w:rsidRPr="00E61ECF">
        <w:rPr>
          <w:rFonts w:ascii="Times New Roman" w:hAnsi="Times New Roman" w:cs="Times New Roman"/>
          <w:b/>
          <w:bCs/>
          <w:szCs w:val="24"/>
        </w:rPr>
        <w:t>)</w:t>
      </w:r>
      <w:r w:rsidR="00F77C45">
        <w:rPr>
          <w:rFonts w:ascii="Times New Roman" w:hAnsi="Times New Roman" w:cs="Times New Roman"/>
          <w:szCs w:val="24"/>
        </w:rPr>
        <w:t xml:space="preserve"> paragrahvi 96 lõiget 1 täiendatakse pärast sõna „</w:t>
      </w:r>
      <w:proofErr w:type="spellStart"/>
      <w:r w:rsidR="00F77C45">
        <w:rPr>
          <w:rFonts w:ascii="Times New Roman" w:hAnsi="Times New Roman" w:cs="Times New Roman"/>
          <w:szCs w:val="24"/>
        </w:rPr>
        <w:t>teedevõrgus</w:t>
      </w:r>
      <w:proofErr w:type="spellEnd"/>
      <w:r w:rsidR="00F77C45">
        <w:rPr>
          <w:rFonts w:ascii="Times New Roman" w:hAnsi="Times New Roman" w:cs="Times New Roman"/>
          <w:szCs w:val="24"/>
        </w:rPr>
        <w:t>“ tekstiosaga „(</w:t>
      </w:r>
      <w:commentRangeStart w:id="224"/>
      <w:r w:rsidR="00F77C45" w:rsidRPr="00F77C45">
        <w:rPr>
          <w:rFonts w:ascii="Times New Roman" w:hAnsi="Times New Roman" w:cs="Times New Roman"/>
          <w:szCs w:val="24"/>
        </w:rPr>
        <w:t>OJ L 167, 30/04/2004, lk 39</w:t>
      </w:r>
      <w:r w:rsidR="00F77C45">
        <w:rPr>
          <w:rFonts w:ascii="Times New Roman" w:hAnsi="Times New Roman" w:cs="Times New Roman"/>
          <w:szCs w:val="24"/>
        </w:rPr>
        <w:t>–</w:t>
      </w:r>
      <w:r w:rsidR="00F77C45" w:rsidRPr="00F77C45">
        <w:rPr>
          <w:rFonts w:ascii="Times New Roman" w:hAnsi="Times New Roman" w:cs="Times New Roman"/>
          <w:szCs w:val="24"/>
        </w:rPr>
        <w:t>91</w:t>
      </w:r>
      <w:commentRangeEnd w:id="224"/>
      <w:r w:rsidR="00C03809">
        <w:rPr>
          <w:rStyle w:val="Kommentaariviide"/>
        </w:rPr>
        <w:commentReference w:id="224"/>
      </w:r>
      <w:r w:rsidR="00F77C45">
        <w:rPr>
          <w:rFonts w:ascii="Times New Roman" w:hAnsi="Times New Roman" w:cs="Times New Roman"/>
          <w:szCs w:val="24"/>
        </w:rPr>
        <w:t>)“;</w:t>
      </w:r>
    </w:p>
    <w:p w14:paraId="215870B6" w14:textId="6058EA1B" w:rsidR="00F77C45" w:rsidRPr="002245F2" w:rsidRDefault="00F77C45"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 </w:t>
      </w:r>
    </w:p>
    <w:p w14:paraId="6B063BDE" w14:textId="1D0AC117" w:rsidR="006C7FD1" w:rsidRPr="002245F2" w:rsidRDefault="00095B9B"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F90A3B">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97 täiendatakse lõikega 3</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3D75AF84" w14:textId="04FC6CA5" w:rsidR="003D11E5"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w:t>
      </w:r>
      <w:r w:rsidRPr="002245F2">
        <w:rPr>
          <w:rFonts w:ascii="Times New Roman" w:hAnsi="Times New Roman" w:cs="Times New Roman"/>
          <w:szCs w:val="24"/>
          <w:vertAlign w:val="superscript"/>
        </w:rPr>
        <w:t>1</w:t>
      </w:r>
      <w:r w:rsidRPr="002245F2">
        <w:rPr>
          <w:rFonts w:ascii="Times New Roman" w:hAnsi="Times New Roman" w:cs="Times New Roman"/>
          <w:szCs w:val="24"/>
        </w:rPr>
        <w:t>)</w:t>
      </w:r>
      <w:bookmarkStart w:id="225" w:name="_Hlk184296843"/>
      <w:r w:rsidR="003E7B58">
        <w:rPr>
          <w:rFonts w:ascii="Times New Roman" w:hAnsi="Times New Roman" w:cs="Times New Roman"/>
          <w:szCs w:val="24"/>
        </w:rPr>
        <w:t xml:space="preserve"> </w:t>
      </w:r>
      <w:ins w:id="226" w:author="Inge Mehide - JUSTDIGI" w:date="2025-07-08T11:22:00Z" w16du:dateUtc="2025-07-08T08:22:00Z">
        <w:r w:rsidR="001F6547">
          <w:rPr>
            <w:rFonts w:ascii="Times New Roman" w:hAnsi="Times New Roman" w:cs="Times New Roman"/>
            <w:szCs w:val="24"/>
          </w:rPr>
          <w:t xml:space="preserve">Kui </w:t>
        </w:r>
      </w:ins>
      <w:del w:id="227" w:author="Inge Mehide - JUSTDIGI" w:date="2025-07-08T11:22:00Z" w16du:dateUtc="2025-07-08T08:22:00Z">
        <w:r w:rsidR="00D10474" w:rsidRPr="002245F2" w:rsidDel="001F6547">
          <w:rPr>
            <w:rFonts w:ascii="Times New Roman" w:hAnsi="Times New Roman" w:cs="Times New Roman"/>
            <w:szCs w:val="24"/>
          </w:rPr>
          <w:delText>R</w:delText>
        </w:r>
      </w:del>
      <w:ins w:id="228" w:author="Inge Mehide - JUSTDIGI" w:date="2025-07-08T11:22:00Z" w16du:dateUtc="2025-07-08T08:22:00Z">
        <w:r w:rsidR="001F6547">
          <w:rPr>
            <w:rFonts w:ascii="Times New Roman" w:hAnsi="Times New Roman" w:cs="Times New Roman"/>
            <w:szCs w:val="24"/>
          </w:rPr>
          <w:t>r</w:t>
        </w:r>
      </w:ins>
      <w:r w:rsidR="00D10474" w:rsidRPr="002245F2">
        <w:rPr>
          <w:rFonts w:ascii="Times New Roman" w:hAnsi="Times New Roman" w:cs="Times New Roman"/>
          <w:szCs w:val="24"/>
        </w:rPr>
        <w:t>iigitee põhitunnustele mittevastava tee osaks olev</w:t>
      </w:r>
      <w:del w:id="229" w:author="Inge Mehide - JUSTDIGI" w:date="2025-07-08T11:23:00Z" w16du:dateUtc="2025-07-08T08:23:00Z">
        <w:r w:rsidR="00D10474" w:rsidRPr="002245F2">
          <w:rPr>
            <w:rFonts w:ascii="Times New Roman" w:hAnsi="Times New Roman" w:cs="Times New Roman"/>
            <w:szCs w:val="24"/>
          </w:rPr>
          <w:delText>a</w:delText>
        </w:r>
      </w:del>
      <w:r w:rsidR="00D10474" w:rsidRPr="002245F2">
        <w:rPr>
          <w:rFonts w:ascii="Times New Roman" w:hAnsi="Times New Roman" w:cs="Times New Roman"/>
          <w:szCs w:val="24"/>
        </w:rPr>
        <w:t xml:space="preserve"> sil</w:t>
      </w:r>
      <w:ins w:id="230" w:author="Inge Mehide - JUSTDIGI" w:date="2025-07-08T11:23:00Z" w16du:dateUtc="2025-07-08T08:23:00Z">
        <w:r w:rsidR="001F6547">
          <w:rPr>
            <w:rFonts w:ascii="Times New Roman" w:hAnsi="Times New Roman" w:cs="Times New Roman"/>
            <w:szCs w:val="24"/>
          </w:rPr>
          <w:t>d</w:t>
        </w:r>
      </w:ins>
      <w:del w:id="231" w:author="Inge Mehide - JUSTDIGI" w:date="2025-07-08T11:23:00Z" w16du:dateUtc="2025-07-08T08:23:00Z">
        <w:r w:rsidR="00D10474" w:rsidRPr="002245F2" w:rsidDel="001F6547">
          <w:rPr>
            <w:rFonts w:ascii="Times New Roman" w:hAnsi="Times New Roman" w:cs="Times New Roman"/>
            <w:szCs w:val="24"/>
          </w:rPr>
          <w:delText>la</w:delText>
        </w:r>
      </w:del>
      <w:r w:rsidR="00D10474" w:rsidRPr="002245F2">
        <w:rPr>
          <w:rFonts w:ascii="Times New Roman" w:hAnsi="Times New Roman" w:cs="Times New Roman"/>
          <w:szCs w:val="24"/>
        </w:rPr>
        <w:t xml:space="preserve"> või viadukt</w:t>
      </w:r>
      <w:del w:id="232" w:author="Inge Mehide - JUSTDIGI" w:date="2025-07-08T11:23:00Z" w16du:dateUtc="2025-07-08T08:23:00Z">
        <w:r w:rsidR="00D10474" w:rsidRPr="002245F2">
          <w:rPr>
            <w:rFonts w:ascii="Times New Roman" w:hAnsi="Times New Roman" w:cs="Times New Roman"/>
            <w:szCs w:val="24"/>
          </w:rPr>
          <w:delText>i, kui see</w:delText>
        </w:r>
      </w:del>
      <w:r w:rsidR="00D10474" w:rsidRPr="002245F2">
        <w:rPr>
          <w:rFonts w:ascii="Times New Roman" w:hAnsi="Times New Roman" w:cs="Times New Roman"/>
          <w:szCs w:val="24"/>
        </w:rPr>
        <w:t xml:space="preserve"> on rajatud </w:t>
      </w:r>
      <w:del w:id="233" w:author="Inge Mehide - JUSTDIGI" w:date="2025-07-08T11:23:00Z" w16du:dateUtc="2025-07-08T08:23:00Z">
        <w:r w:rsidR="00D10474" w:rsidRPr="002245F2">
          <w:rPr>
            <w:rFonts w:ascii="Times New Roman" w:hAnsi="Times New Roman" w:cs="Times New Roman"/>
            <w:szCs w:val="24"/>
          </w:rPr>
          <w:delText xml:space="preserve">rööpmelaiusega </w:delText>
        </w:r>
      </w:del>
      <w:r w:rsidR="00D10474" w:rsidRPr="002245F2">
        <w:rPr>
          <w:rFonts w:ascii="Times New Roman" w:hAnsi="Times New Roman" w:cs="Times New Roman"/>
          <w:szCs w:val="24"/>
        </w:rPr>
        <w:t>1435</w:t>
      </w:r>
      <w:ins w:id="234" w:author="Inge Mehide - JUSTDIGI" w:date="2025-07-08T11:23:00Z" w16du:dateUtc="2025-07-08T08:23:00Z">
        <w:r w:rsidR="001F6547">
          <w:rPr>
            <w:rFonts w:ascii="Times New Roman" w:hAnsi="Times New Roman" w:cs="Times New Roman"/>
            <w:szCs w:val="24"/>
          </w:rPr>
          <w:t>-</w:t>
        </w:r>
      </w:ins>
      <w:del w:id="235" w:author="Inge Mehide - JUSTDIGI" w:date="2025-07-08T11:23:00Z" w16du:dateUtc="2025-07-08T08:23:00Z">
        <w:r w:rsidR="00D10474" w:rsidRPr="002245F2" w:rsidDel="001F6547">
          <w:rPr>
            <w:rFonts w:ascii="Times New Roman" w:hAnsi="Times New Roman" w:cs="Times New Roman"/>
            <w:szCs w:val="24"/>
          </w:rPr>
          <w:delText xml:space="preserve"> </w:delText>
        </w:r>
      </w:del>
      <w:r w:rsidR="00D10474" w:rsidRPr="002245F2">
        <w:rPr>
          <w:rFonts w:ascii="Times New Roman" w:hAnsi="Times New Roman" w:cs="Times New Roman"/>
          <w:szCs w:val="24"/>
        </w:rPr>
        <w:t>m</w:t>
      </w:r>
      <w:r w:rsidR="00B3616B">
        <w:rPr>
          <w:rFonts w:ascii="Times New Roman" w:hAnsi="Times New Roman" w:cs="Times New Roman"/>
          <w:szCs w:val="24"/>
        </w:rPr>
        <w:t>illimeetri</w:t>
      </w:r>
      <w:ins w:id="236" w:author="Inge Mehide - JUSTDIGI" w:date="2025-07-08T11:23:00Z" w16du:dateUtc="2025-07-08T08:23:00Z">
        <w:r w:rsidR="001F6547">
          <w:rPr>
            <w:rFonts w:ascii="Times New Roman" w:hAnsi="Times New Roman" w:cs="Times New Roman"/>
            <w:szCs w:val="24"/>
          </w:rPr>
          <w:t>se</w:t>
        </w:r>
      </w:ins>
      <w:del w:id="237" w:author="Inge Mehide - JUSTDIGI" w:date="2025-07-08T11:23:00Z" w16du:dateUtc="2025-07-08T08:23:00Z">
        <w:r w:rsidR="00B3616B" w:rsidDel="001F6547">
          <w:rPr>
            <w:rFonts w:ascii="Times New Roman" w:hAnsi="Times New Roman" w:cs="Times New Roman"/>
            <w:szCs w:val="24"/>
          </w:rPr>
          <w:delText>t</w:delText>
        </w:r>
      </w:del>
      <w:r w:rsidR="00D10474" w:rsidRPr="002245F2">
        <w:rPr>
          <w:rFonts w:ascii="Times New Roman" w:hAnsi="Times New Roman" w:cs="Times New Roman"/>
          <w:szCs w:val="24"/>
        </w:rPr>
        <w:t xml:space="preserve"> </w:t>
      </w:r>
      <w:ins w:id="238" w:author="Inge Mehide - JUSTDIGI" w:date="2025-07-08T11:23:00Z" w16du:dateUtc="2025-07-08T08:23:00Z">
        <w:r w:rsidR="001F6547" w:rsidRPr="002245F2">
          <w:rPr>
            <w:rFonts w:ascii="Times New Roman" w:hAnsi="Times New Roman" w:cs="Times New Roman"/>
            <w:szCs w:val="24"/>
          </w:rPr>
          <w:t>rööpmelaiusega</w:t>
        </w:r>
        <w:r w:rsidR="00D10474" w:rsidRPr="002245F2">
          <w:rPr>
            <w:rFonts w:ascii="Times New Roman" w:hAnsi="Times New Roman" w:cs="Times New Roman"/>
            <w:szCs w:val="24"/>
          </w:rPr>
          <w:t xml:space="preserve"> </w:t>
        </w:r>
      </w:ins>
      <w:r w:rsidR="00D10474" w:rsidRPr="002245F2">
        <w:rPr>
          <w:rFonts w:ascii="Times New Roman" w:hAnsi="Times New Roman" w:cs="Times New Roman"/>
          <w:szCs w:val="24"/>
        </w:rPr>
        <w:t xml:space="preserve">avaliku raudtee ületamiseks, </w:t>
      </w:r>
      <w:ins w:id="239" w:author="Inge Mehide - JUSTDIGI" w:date="2025-07-08T11:23:00Z" w16du:dateUtc="2025-07-08T08:23:00Z">
        <w:r w:rsidR="001F6547" w:rsidRPr="002245F2">
          <w:rPr>
            <w:rFonts w:ascii="Times New Roman" w:hAnsi="Times New Roman" w:cs="Times New Roman"/>
            <w:szCs w:val="24"/>
          </w:rPr>
          <w:t xml:space="preserve">täidab </w:t>
        </w:r>
      </w:ins>
      <w:ins w:id="240" w:author="Inge Mehide - JUSTDIGI" w:date="2025-07-08T11:24:00Z" w16du:dateUtc="2025-07-08T08:24:00Z">
        <w:r w:rsidR="00420D3A">
          <w:rPr>
            <w:rFonts w:ascii="Times New Roman" w:hAnsi="Times New Roman" w:cs="Times New Roman"/>
            <w:szCs w:val="24"/>
          </w:rPr>
          <w:t>silla või viadukti</w:t>
        </w:r>
      </w:ins>
      <w:ins w:id="241" w:author="Inge Mehide - JUSTDIGI" w:date="2025-07-08T11:23:00Z" w16du:dateUtc="2025-07-08T08:23:00Z">
        <w:r w:rsidR="005B3C4B">
          <w:rPr>
            <w:rFonts w:ascii="Times New Roman" w:hAnsi="Times New Roman" w:cs="Times New Roman"/>
            <w:szCs w:val="24"/>
          </w:rPr>
          <w:t xml:space="preserve"> </w:t>
        </w:r>
      </w:ins>
      <w:r w:rsidR="00D10474" w:rsidRPr="002245F2">
        <w:rPr>
          <w:rFonts w:ascii="Times New Roman" w:hAnsi="Times New Roman" w:cs="Times New Roman"/>
          <w:szCs w:val="24"/>
        </w:rPr>
        <w:t xml:space="preserve">omaniku ülesandeid </w:t>
      </w:r>
      <w:del w:id="242" w:author="Inge Mehide - JUSTDIGI" w:date="2025-07-08T11:23:00Z" w16du:dateUtc="2025-07-08T08:23:00Z">
        <w:r w:rsidR="00D10474" w:rsidRPr="002245F2">
          <w:rPr>
            <w:rFonts w:ascii="Times New Roman" w:hAnsi="Times New Roman" w:cs="Times New Roman"/>
            <w:szCs w:val="24"/>
          </w:rPr>
          <w:delText xml:space="preserve">täidab </w:delText>
        </w:r>
      </w:del>
      <w:r w:rsidR="00D10474" w:rsidRPr="002245F2">
        <w:rPr>
          <w:rFonts w:ascii="Times New Roman" w:hAnsi="Times New Roman" w:cs="Times New Roman"/>
          <w:szCs w:val="24"/>
        </w:rPr>
        <w:t xml:space="preserve">Transpordiamet. </w:t>
      </w:r>
      <w:ins w:id="243" w:author="Maria Sults - JUSTDIGI" w:date="2025-07-10T13:28:00Z" w16du:dateUtc="2025-07-10T10:28:00Z">
        <w:r w:rsidR="00921567">
          <w:rPr>
            <w:rFonts w:ascii="Times New Roman" w:hAnsi="Times New Roman" w:cs="Times New Roman"/>
            <w:szCs w:val="24"/>
          </w:rPr>
          <w:t xml:space="preserve">Käesoleva lõike </w:t>
        </w:r>
      </w:ins>
      <w:del w:id="244" w:author="Maria Sults - JUSTDIGI" w:date="2025-07-10T13:28:00Z" w16du:dateUtc="2025-07-10T10:28:00Z">
        <w:r w:rsidR="00C3303F" w:rsidDel="00DE307A">
          <w:rPr>
            <w:rFonts w:ascii="Times New Roman" w:hAnsi="Times New Roman" w:cs="Times New Roman"/>
            <w:szCs w:val="24"/>
          </w:rPr>
          <w:delText>E</w:delText>
        </w:r>
      </w:del>
      <w:ins w:id="245" w:author="Maria Sults - JUSTDIGI" w:date="2025-07-10T13:28:00Z" w16du:dateUtc="2025-07-10T10:28:00Z">
        <w:r w:rsidR="00DE307A">
          <w:rPr>
            <w:rFonts w:ascii="Times New Roman" w:hAnsi="Times New Roman" w:cs="Times New Roman"/>
            <w:szCs w:val="24"/>
          </w:rPr>
          <w:t>e</w:t>
        </w:r>
      </w:ins>
      <w:r w:rsidR="00C3303F">
        <w:rPr>
          <w:rFonts w:ascii="Times New Roman" w:hAnsi="Times New Roman" w:cs="Times New Roman"/>
          <w:szCs w:val="24"/>
        </w:rPr>
        <w:t>simeses l</w:t>
      </w:r>
      <w:r w:rsidR="00D10474" w:rsidRPr="002245F2">
        <w:rPr>
          <w:rFonts w:ascii="Times New Roman" w:hAnsi="Times New Roman" w:cs="Times New Roman"/>
          <w:szCs w:val="24"/>
        </w:rPr>
        <w:t xml:space="preserve">auses </w:t>
      </w:r>
      <w:r w:rsidR="00D10474" w:rsidRPr="002245F2">
        <w:rPr>
          <w:rFonts w:ascii="Times New Roman" w:hAnsi="Times New Roman" w:cs="Times New Roman"/>
          <w:szCs w:val="24"/>
        </w:rPr>
        <w:lastRenderedPageBreak/>
        <w:t xml:space="preserve">nimetatud </w:t>
      </w:r>
      <w:commentRangeStart w:id="246"/>
      <w:r w:rsidR="00D10474" w:rsidRPr="002245F2">
        <w:rPr>
          <w:rFonts w:ascii="Times New Roman" w:hAnsi="Times New Roman" w:cs="Times New Roman"/>
          <w:szCs w:val="24"/>
        </w:rPr>
        <w:t>tee</w:t>
      </w:r>
      <w:del w:id="247" w:author="Inge Mehide - JUSTDIGI" w:date="2025-07-09T12:59:00Z" w16du:dateUtc="2025-07-09T09:59:00Z">
        <w:r w:rsidR="00D10474" w:rsidRPr="002245F2">
          <w:rPr>
            <w:rFonts w:ascii="Times New Roman" w:hAnsi="Times New Roman" w:cs="Times New Roman"/>
            <w:szCs w:val="24"/>
          </w:rPr>
          <w:delText xml:space="preserve"> </w:delText>
        </w:r>
      </w:del>
      <w:r w:rsidR="00D10474" w:rsidRPr="002245F2">
        <w:rPr>
          <w:rFonts w:ascii="Times New Roman" w:hAnsi="Times New Roman" w:cs="Times New Roman"/>
          <w:szCs w:val="24"/>
        </w:rPr>
        <w:t>osal</w:t>
      </w:r>
      <w:commentRangeEnd w:id="246"/>
      <w:r w:rsidR="008E0F29" w:rsidRPr="002245F2">
        <w:rPr>
          <w:rStyle w:val="Kommentaariviide"/>
          <w:rFonts w:ascii="Times New Roman" w:hAnsi="Times New Roman" w:cs="Times New Roman"/>
          <w:sz w:val="24"/>
          <w:szCs w:val="24"/>
        </w:rPr>
        <w:commentReference w:id="246"/>
      </w:r>
      <w:r w:rsidR="00D10474" w:rsidRPr="002245F2">
        <w:rPr>
          <w:rFonts w:ascii="Times New Roman" w:hAnsi="Times New Roman" w:cs="Times New Roman"/>
          <w:szCs w:val="24"/>
        </w:rPr>
        <w:t xml:space="preserve"> </w:t>
      </w:r>
      <w:r w:rsidR="00C3303F">
        <w:rPr>
          <w:rFonts w:ascii="Times New Roman" w:hAnsi="Times New Roman" w:cs="Times New Roman"/>
          <w:szCs w:val="24"/>
        </w:rPr>
        <w:t>tagab</w:t>
      </w:r>
      <w:r w:rsidR="00D10474" w:rsidRPr="002245F2">
        <w:rPr>
          <w:rFonts w:ascii="Times New Roman" w:hAnsi="Times New Roman" w:cs="Times New Roman"/>
          <w:szCs w:val="24"/>
        </w:rPr>
        <w:t xml:space="preserve"> tee seisundinõuetele vastavuse kohaliku omavalitsuse üksus, kui Transpordiameti ja kohaliku omavalitsuse üksuse vahel sõlmitava kokkuleppe alusel ei ole </w:t>
      </w:r>
      <w:commentRangeStart w:id="248"/>
      <w:r w:rsidR="00ED65B6" w:rsidRPr="002245F2">
        <w:rPr>
          <w:rFonts w:ascii="Times New Roman" w:hAnsi="Times New Roman" w:cs="Times New Roman"/>
          <w:szCs w:val="24"/>
        </w:rPr>
        <w:t>tee</w:t>
      </w:r>
      <w:del w:id="249" w:author="Inge Mehide - JUSTDIGI" w:date="2025-07-09T12:59:00Z" w16du:dateUtc="2025-07-09T09:59:00Z">
        <w:r w:rsidR="00054B1E" w:rsidRPr="002245F2">
          <w:rPr>
            <w:rFonts w:ascii="Times New Roman" w:hAnsi="Times New Roman" w:cs="Times New Roman"/>
            <w:szCs w:val="24"/>
          </w:rPr>
          <w:delText xml:space="preserve"> </w:delText>
        </w:r>
      </w:del>
      <w:r w:rsidR="00054B1E" w:rsidRPr="002245F2">
        <w:rPr>
          <w:rFonts w:ascii="Times New Roman" w:hAnsi="Times New Roman" w:cs="Times New Roman"/>
          <w:szCs w:val="24"/>
        </w:rPr>
        <w:t>osa</w:t>
      </w:r>
      <w:r w:rsidR="00ED65B6" w:rsidRPr="002245F2">
        <w:rPr>
          <w:rFonts w:ascii="Times New Roman" w:hAnsi="Times New Roman" w:cs="Times New Roman"/>
          <w:szCs w:val="24"/>
        </w:rPr>
        <w:t xml:space="preserve"> </w:t>
      </w:r>
      <w:commentRangeEnd w:id="248"/>
      <w:r w:rsidR="004205B0" w:rsidRPr="002245F2">
        <w:rPr>
          <w:rStyle w:val="Kommentaariviide"/>
          <w:rFonts w:ascii="Times New Roman" w:hAnsi="Times New Roman" w:cs="Times New Roman"/>
          <w:sz w:val="24"/>
          <w:szCs w:val="24"/>
        </w:rPr>
        <w:commentReference w:id="248"/>
      </w:r>
      <w:r w:rsidR="00ED65B6" w:rsidRPr="002245F2">
        <w:rPr>
          <w:rFonts w:ascii="Times New Roman" w:hAnsi="Times New Roman" w:cs="Times New Roman"/>
          <w:szCs w:val="24"/>
        </w:rPr>
        <w:t>seisundinõuetele vastavuse tagamise</w:t>
      </w:r>
      <w:r w:rsidR="00D10474" w:rsidRPr="002245F2">
        <w:rPr>
          <w:rFonts w:ascii="Times New Roman" w:hAnsi="Times New Roman" w:cs="Times New Roman"/>
          <w:szCs w:val="24"/>
        </w:rPr>
        <w:t xml:space="preserve"> kohustused poolte vahel jaotatud</w:t>
      </w:r>
      <w:r w:rsidR="00ED65B6" w:rsidRPr="002245F2">
        <w:rPr>
          <w:rFonts w:ascii="Times New Roman" w:hAnsi="Times New Roman" w:cs="Times New Roman"/>
          <w:szCs w:val="24"/>
        </w:rPr>
        <w:t>.</w:t>
      </w:r>
      <w:bookmarkEnd w:id="225"/>
      <w:r w:rsidRPr="002245F2">
        <w:rPr>
          <w:rFonts w:ascii="Times New Roman" w:hAnsi="Times New Roman" w:cs="Times New Roman"/>
          <w:szCs w:val="24"/>
        </w:rPr>
        <w:t>“;</w:t>
      </w:r>
    </w:p>
    <w:p w14:paraId="02EC9CC4" w14:textId="77777777" w:rsidR="003D11E5" w:rsidRPr="002245F2" w:rsidRDefault="003D11E5" w:rsidP="002245F2">
      <w:pPr>
        <w:spacing w:after="0" w:line="240" w:lineRule="auto"/>
        <w:jc w:val="both"/>
        <w:rPr>
          <w:rFonts w:ascii="Times New Roman" w:hAnsi="Times New Roman" w:cs="Times New Roman"/>
          <w:b/>
          <w:szCs w:val="24"/>
        </w:rPr>
      </w:pPr>
    </w:p>
    <w:p w14:paraId="7CAA84D8" w14:textId="409E42D5" w:rsidR="006C7FD1" w:rsidRPr="002245F2" w:rsidRDefault="006A0C98"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F90A3B">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99 lõige 1 muudetakse ja sõnastatakse järgmiselt:</w:t>
      </w:r>
    </w:p>
    <w:p w14:paraId="34B73AEB"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Projekteerimistingimused on nõutavad käesoleva seadustiku lisas 1 nimetatud ehitusloakohustusliku tee rajamise ja laiendamise ehitusprojekti koostamiseks, kui planeeringuga ei ole tee asukoht kinnistu täpsusega määratud.“;</w:t>
      </w:r>
    </w:p>
    <w:p w14:paraId="7747E852" w14:textId="77777777" w:rsidR="00C84E18" w:rsidRPr="002245F2" w:rsidRDefault="00C84E18" w:rsidP="002245F2">
      <w:pPr>
        <w:spacing w:after="0" w:line="240" w:lineRule="auto"/>
        <w:jc w:val="both"/>
        <w:rPr>
          <w:rFonts w:ascii="Times New Roman" w:hAnsi="Times New Roman" w:cs="Times New Roman"/>
          <w:szCs w:val="24"/>
        </w:rPr>
      </w:pPr>
    </w:p>
    <w:p w14:paraId="745C2B4D" w14:textId="1276B70E"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8</w:t>
      </w:r>
      <w:r w:rsidR="00F90A3B">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99 täiendatakse lõikega 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0EF61253" w14:textId="35B4D49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Kui </w:t>
      </w:r>
      <w:r w:rsidRPr="00F235DA">
        <w:rPr>
          <w:rFonts w:ascii="Times New Roman" w:hAnsi="Times New Roman" w:cs="Times New Roman"/>
          <w:szCs w:val="24"/>
        </w:rPr>
        <w:t xml:space="preserve">projekteerimistingimused </w:t>
      </w:r>
      <w:r w:rsidR="00B6124F">
        <w:rPr>
          <w:rFonts w:ascii="Times New Roman" w:hAnsi="Times New Roman" w:cs="Times New Roman"/>
          <w:szCs w:val="24"/>
        </w:rPr>
        <w:t>antakse</w:t>
      </w:r>
      <w:r w:rsidRPr="00B6124F">
        <w:rPr>
          <w:rFonts w:ascii="Times New Roman" w:hAnsi="Times New Roman" w:cs="Times New Roman"/>
          <w:szCs w:val="24"/>
        </w:rPr>
        <w:t xml:space="preserve"> ehitis</w:t>
      </w:r>
      <w:r w:rsidR="00B6124F" w:rsidRPr="00B6124F">
        <w:rPr>
          <w:rFonts w:ascii="Times New Roman" w:hAnsi="Times New Roman" w:cs="Times New Roman"/>
          <w:szCs w:val="24"/>
        </w:rPr>
        <w:t>ele,</w:t>
      </w:r>
      <w:r w:rsidRPr="002245F2">
        <w:rPr>
          <w:rFonts w:ascii="Times New Roman" w:hAnsi="Times New Roman" w:cs="Times New Roman"/>
          <w:szCs w:val="24"/>
        </w:rPr>
        <w:t xml:space="preserve"> mille</w:t>
      </w:r>
      <w:ins w:id="250" w:author="Inge Mehide - JUSTDIGI" w:date="2025-07-08T11:31:00Z" w16du:dateUtc="2025-07-08T08:31:00Z">
        <w:r w:rsidR="003151D9">
          <w:rPr>
            <w:rFonts w:ascii="Times New Roman" w:hAnsi="Times New Roman" w:cs="Times New Roman"/>
            <w:szCs w:val="24"/>
          </w:rPr>
          <w:t>le</w:t>
        </w:r>
      </w:ins>
      <w:r w:rsidRPr="002245F2">
        <w:rPr>
          <w:rFonts w:ascii="Times New Roman" w:hAnsi="Times New Roman" w:cs="Times New Roman"/>
          <w:szCs w:val="24"/>
        </w:rPr>
        <w:t xml:space="preserve"> </w:t>
      </w:r>
      <w:del w:id="251" w:author="Inge Mehide - JUSTDIGI" w:date="2025-07-08T11:31:00Z" w16du:dateUtc="2025-07-08T08:31:00Z">
        <w:r w:rsidRPr="002245F2">
          <w:rPr>
            <w:rFonts w:ascii="Times New Roman" w:hAnsi="Times New Roman" w:cs="Times New Roman"/>
            <w:szCs w:val="24"/>
          </w:rPr>
          <w:delText xml:space="preserve">kohta </w:delText>
        </w:r>
      </w:del>
      <w:del w:id="252" w:author="Inge Mehide - JUSTDIGI" w:date="2025-07-08T11:30:00Z" w16du:dateUtc="2025-07-08T08:30:00Z">
        <w:r w:rsidRPr="002245F2">
          <w:rPr>
            <w:rFonts w:ascii="Times New Roman" w:hAnsi="Times New Roman" w:cs="Times New Roman"/>
            <w:szCs w:val="24"/>
          </w:rPr>
          <w:delText xml:space="preserve">on </w:delText>
        </w:r>
      </w:del>
      <w:r w:rsidRPr="002245F2">
        <w:rPr>
          <w:rFonts w:ascii="Times New Roman" w:hAnsi="Times New Roman" w:cs="Times New Roman"/>
          <w:szCs w:val="24"/>
        </w:rPr>
        <w:t xml:space="preserve">projekteerimistingimuste andmine </w:t>
      </w:r>
      <w:ins w:id="253" w:author="Inge Mehide - JUSTDIGI" w:date="2025-07-08T11:29:00Z" w16du:dateUtc="2025-07-08T08:29:00Z">
        <w:r w:rsidR="002727B4">
          <w:rPr>
            <w:rFonts w:ascii="Times New Roman" w:hAnsi="Times New Roman" w:cs="Times New Roman"/>
            <w:szCs w:val="24"/>
          </w:rPr>
          <w:t xml:space="preserve">on </w:t>
        </w:r>
      </w:ins>
      <w:r w:rsidRPr="002245F2">
        <w:rPr>
          <w:rFonts w:ascii="Times New Roman" w:hAnsi="Times New Roman" w:cs="Times New Roman"/>
          <w:szCs w:val="24"/>
        </w:rPr>
        <w:t>Transpordiameti ja kohaliku omavalitsuse üksuse pädevuses, siis annab projekteerimistingimused peamise ehitise loa</w:t>
      </w:r>
      <w:r w:rsidR="00792728">
        <w:rPr>
          <w:rFonts w:ascii="Times New Roman" w:hAnsi="Times New Roman" w:cs="Times New Roman"/>
          <w:szCs w:val="24"/>
        </w:rPr>
        <w:t xml:space="preserve"> </w:t>
      </w:r>
      <w:r w:rsidRPr="002245F2">
        <w:rPr>
          <w:rFonts w:ascii="Times New Roman" w:hAnsi="Times New Roman" w:cs="Times New Roman"/>
          <w:szCs w:val="24"/>
        </w:rPr>
        <w:t>menetl</w:t>
      </w:r>
      <w:r w:rsidR="00792728">
        <w:rPr>
          <w:rFonts w:ascii="Times New Roman" w:hAnsi="Times New Roman" w:cs="Times New Roman"/>
          <w:szCs w:val="24"/>
        </w:rPr>
        <w:t>eja</w:t>
      </w:r>
      <w:r w:rsidRPr="002245F2">
        <w:rPr>
          <w:rFonts w:ascii="Times New Roman" w:hAnsi="Times New Roman" w:cs="Times New Roman"/>
          <w:szCs w:val="24"/>
        </w:rPr>
        <w:t xml:space="preserve"> kooskõlas käesoleva paragrahvi lõikega 2.“;</w:t>
      </w:r>
    </w:p>
    <w:p w14:paraId="47F1E5AE" w14:textId="77777777" w:rsidR="00095B9B" w:rsidRDefault="00095B9B" w:rsidP="002245F2">
      <w:pPr>
        <w:spacing w:after="0" w:line="240" w:lineRule="auto"/>
        <w:jc w:val="both"/>
        <w:rPr>
          <w:rFonts w:ascii="Times New Roman" w:hAnsi="Times New Roman" w:cs="Times New Roman"/>
          <w:szCs w:val="24"/>
        </w:rPr>
      </w:pPr>
    </w:p>
    <w:p w14:paraId="1129BC9E" w14:textId="6F59471C" w:rsidR="006C7FD1" w:rsidRPr="002245F2" w:rsidRDefault="003D11E5"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8</w:t>
      </w:r>
      <w:r w:rsidR="00F90A3B">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99 lõiget 3 täiendatakse punktiga 5 järgmises sõnastuses:</w:t>
      </w:r>
    </w:p>
    <w:p w14:paraId="0935B14C" w14:textId="6A182F0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„5) asukohale, kui see ei ole määratud planeeringu või projekteerimistingimustega.“;</w:t>
      </w:r>
    </w:p>
    <w:p w14:paraId="1CFA528A" w14:textId="77777777" w:rsidR="00C84E18" w:rsidRPr="002245F2" w:rsidRDefault="00C84E18" w:rsidP="002245F2">
      <w:pPr>
        <w:spacing w:after="0" w:line="240" w:lineRule="auto"/>
        <w:jc w:val="both"/>
        <w:rPr>
          <w:rFonts w:ascii="Times New Roman" w:hAnsi="Times New Roman" w:cs="Times New Roman"/>
          <w:szCs w:val="24"/>
        </w:rPr>
      </w:pPr>
    </w:p>
    <w:p w14:paraId="6BDF776A" w14:textId="4F09F1C2" w:rsidR="006C7FD1" w:rsidRPr="002245F2" w:rsidRDefault="006A0C98"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F90A3B">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101 lõiget 2 täiendatakse pärast </w:t>
      </w:r>
      <w:r w:rsidR="00DE2E52">
        <w:rPr>
          <w:rFonts w:ascii="Times New Roman" w:hAnsi="Times New Roman" w:cs="Times New Roman"/>
          <w:szCs w:val="24"/>
        </w:rPr>
        <w:t>sõna</w:t>
      </w:r>
      <w:r w:rsidR="00DE2E52" w:rsidRPr="002245F2">
        <w:rPr>
          <w:rFonts w:ascii="Times New Roman" w:hAnsi="Times New Roman" w:cs="Times New Roman"/>
          <w:szCs w:val="24"/>
        </w:rPr>
        <w:t xml:space="preserve"> </w:t>
      </w:r>
      <w:r w:rsidR="007B0BBF" w:rsidRPr="002245F2">
        <w:rPr>
          <w:rFonts w:ascii="Times New Roman" w:hAnsi="Times New Roman" w:cs="Times New Roman"/>
          <w:szCs w:val="24"/>
        </w:rPr>
        <w:t>„Riigitee“ tekstiosaga „või planeeringutes kavandatud riigitee“;</w:t>
      </w:r>
    </w:p>
    <w:p w14:paraId="2942DFE3" w14:textId="77777777" w:rsidR="00C84E18" w:rsidRPr="002245F2" w:rsidRDefault="00C84E18" w:rsidP="002245F2">
      <w:pPr>
        <w:spacing w:after="0" w:line="240" w:lineRule="auto"/>
        <w:jc w:val="both"/>
        <w:rPr>
          <w:rFonts w:ascii="Times New Roman" w:hAnsi="Times New Roman" w:cs="Times New Roman"/>
          <w:szCs w:val="24"/>
        </w:rPr>
      </w:pPr>
    </w:p>
    <w:p w14:paraId="76F5104C" w14:textId="6ABA4032" w:rsidR="006C7FD1" w:rsidRPr="002245F2" w:rsidRDefault="00F90A3B" w:rsidP="002245F2">
      <w:pPr>
        <w:spacing w:after="0" w:line="240" w:lineRule="auto"/>
        <w:jc w:val="both"/>
        <w:rPr>
          <w:rFonts w:ascii="Times New Roman" w:hAnsi="Times New Roman" w:cs="Times New Roman"/>
          <w:szCs w:val="24"/>
        </w:rPr>
      </w:pPr>
      <w:r>
        <w:rPr>
          <w:rFonts w:ascii="Times New Roman" w:hAnsi="Times New Roman" w:cs="Times New Roman"/>
          <w:b/>
          <w:szCs w:val="24"/>
        </w:rPr>
        <w:t>90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 xml:space="preserve">paragrahvi 101 täiendatakse lõigetega </w:t>
      </w:r>
      <w:bookmarkStart w:id="254" w:name="_Hlk183022495"/>
      <w:r w:rsidR="007B0BBF" w:rsidRPr="002245F2">
        <w:rPr>
          <w:rFonts w:ascii="Times New Roman" w:hAnsi="Times New Roman" w:cs="Times New Roman"/>
          <w:szCs w:val="24"/>
        </w:rPr>
        <w:t>2</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ja 2</w:t>
      </w:r>
      <w:r w:rsidR="007B0BBF" w:rsidRPr="002245F2">
        <w:rPr>
          <w:rFonts w:ascii="Times New Roman" w:hAnsi="Times New Roman" w:cs="Times New Roman"/>
          <w:szCs w:val="24"/>
          <w:vertAlign w:val="superscript"/>
        </w:rPr>
        <w:t>2</w:t>
      </w:r>
      <w:r w:rsidR="007B0BBF" w:rsidRPr="002245F2">
        <w:rPr>
          <w:rFonts w:ascii="Times New Roman" w:hAnsi="Times New Roman" w:cs="Times New Roman"/>
          <w:szCs w:val="24"/>
        </w:rPr>
        <w:t xml:space="preserve"> </w:t>
      </w:r>
      <w:bookmarkEnd w:id="254"/>
      <w:r w:rsidR="007B0BBF" w:rsidRPr="002245F2">
        <w:rPr>
          <w:rFonts w:ascii="Times New Roman" w:hAnsi="Times New Roman" w:cs="Times New Roman"/>
          <w:szCs w:val="24"/>
        </w:rPr>
        <w:t>järgmises sõnastuses:</w:t>
      </w:r>
    </w:p>
    <w:p w14:paraId="327F17F1" w14:textId="5481BAF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Kui riigi eriplaneering on koostatud riigitee ehitamiseks, </w:t>
      </w:r>
      <w:r w:rsidR="0037741F">
        <w:rPr>
          <w:rFonts w:ascii="Times New Roman" w:hAnsi="Times New Roman" w:cs="Times New Roman"/>
          <w:szCs w:val="24"/>
        </w:rPr>
        <w:t>annab</w:t>
      </w:r>
      <w:r w:rsidRPr="002245F2">
        <w:rPr>
          <w:rFonts w:ascii="Times New Roman" w:hAnsi="Times New Roman" w:cs="Times New Roman"/>
          <w:szCs w:val="24"/>
        </w:rPr>
        <w:t xml:space="preserve"> </w:t>
      </w:r>
      <w:commentRangeStart w:id="255"/>
      <w:r w:rsidRPr="002245F2">
        <w:rPr>
          <w:rFonts w:ascii="Times New Roman" w:hAnsi="Times New Roman" w:cs="Times New Roman"/>
          <w:szCs w:val="24"/>
        </w:rPr>
        <w:t>riigitee</w:t>
      </w:r>
      <w:del w:id="256" w:author="Inge Mehide - JUSTDIGI" w:date="2025-07-09T13:06:00Z" w16du:dateUtc="2025-07-09T10:06:00Z">
        <w:r w:rsidRPr="002245F2">
          <w:rPr>
            <w:rFonts w:ascii="Times New Roman" w:hAnsi="Times New Roman" w:cs="Times New Roman"/>
            <w:szCs w:val="24"/>
          </w:rPr>
          <w:delText>le</w:delText>
        </w:r>
      </w:del>
      <w:r w:rsidRPr="002245F2">
        <w:rPr>
          <w:rFonts w:ascii="Times New Roman" w:hAnsi="Times New Roman" w:cs="Times New Roman"/>
          <w:szCs w:val="24"/>
        </w:rPr>
        <w:t xml:space="preserve"> </w:t>
      </w:r>
      <w:commentRangeEnd w:id="255"/>
      <w:r w:rsidR="0074609D" w:rsidRPr="002245F2">
        <w:rPr>
          <w:rStyle w:val="Kommentaariviide"/>
          <w:rFonts w:ascii="Times New Roman" w:hAnsi="Times New Roman" w:cs="Times New Roman"/>
          <w:sz w:val="24"/>
          <w:szCs w:val="24"/>
        </w:rPr>
        <w:commentReference w:id="255"/>
      </w:r>
      <w:r w:rsidRPr="002245F2">
        <w:rPr>
          <w:rFonts w:ascii="Times New Roman" w:hAnsi="Times New Roman" w:cs="Times New Roman"/>
          <w:szCs w:val="24"/>
        </w:rPr>
        <w:t>või selle teega seotud ehitiste ehitamiseks ehitusloa Transpordiamet või tuleb esitada ehitusteatis Transpordiametile.</w:t>
      </w:r>
    </w:p>
    <w:p w14:paraId="71F92CCB" w14:textId="77777777" w:rsidR="00C84E18" w:rsidRPr="002245F2" w:rsidRDefault="00C84E18" w:rsidP="002245F2">
      <w:pPr>
        <w:spacing w:after="0" w:line="240" w:lineRule="auto"/>
        <w:jc w:val="both"/>
        <w:rPr>
          <w:rFonts w:ascii="Times New Roman" w:hAnsi="Times New Roman" w:cs="Times New Roman"/>
          <w:szCs w:val="24"/>
        </w:rPr>
      </w:pPr>
    </w:p>
    <w:p w14:paraId="50C6346B" w14:textId="70F8B836"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w:t>
      </w:r>
      <w:r w:rsidRPr="002245F2">
        <w:rPr>
          <w:rFonts w:ascii="Times New Roman" w:hAnsi="Times New Roman" w:cs="Times New Roman"/>
          <w:szCs w:val="24"/>
          <w:vertAlign w:val="superscript"/>
        </w:rPr>
        <w:t>2</w:t>
      </w:r>
      <w:r w:rsidRPr="002245F2">
        <w:rPr>
          <w:rFonts w:ascii="Times New Roman" w:hAnsi="Times New Roman" w:cs="Times New Roman"/>
          <w:szCs w:val="24"/>
        </w:rPr>
        <w:t>) Kui ehitusloa taotlusega esitatav ehitusprojekt sisaldab ehitisi, mille kohta on ehitusloa andmine Transpordiameti ja kohaliku omavalitsuse üksuse pädevuses, annab ehitusloa peamise ehitise loa</w:t>
      </w:r>
      <w:r w:rsidR="00792728">
        <w:rPr>
          <w:rFonts w:ascii="Times New Roman" w:hAnsi="Times New Roman" w:cs="Times New Roman"/>
          <w:szCs w:val="24"/>
        </w:rPr>
        <w:t xml:space="preserve"> </w:t>
      </w:r>
      <w:r w:rsidRPr="002245F2">
        <w:rPr>
          <w:rFonts w:ascii="Times New Roman" w:hAnsi="Times New Roman" w:cs="Times New Roman"/>
          <w:szCs w:val="24"/>
        </w:rPr>
        <w:t>menetl</w:t>
      </w:r>
      <w:r w:rsidR="00792728">
        <w:rPr>
          <w:rFonts w:ascii="Times New Roman" w:hAnsi="Times New Roman" w:cs="Times New Roman"/>
          <w:szCs w:val="24"/>
        </w:rPr>
        <w:t>eja</w:t>
      </w:r>
      <w:r w:rsidRPr="002245F2">
        <w:rPr>
          <w:rFonts w:ascii="Times New Roman" w:hAnsi="Times New Roman" w:cs="Times New Roman"/>
          <w:szCs w:val="24"/>
        </w:rPr>
        <w:t xml:space="preserve"> kooskõlas </w:t>
      </w:r>
      <w:r w:rsidR="003E7B58">
        <w:rPr>
          <w:rFonts w:ascii="Times New Roman" w:hAnsi="Times New Roman" w:cs="Times New Roman"/>
          <w:szCs w:val="24"/>
        </w:rPr>
        <w:t xml:space="preserve">käesoleva paragrahvi </w:t>
      </w:r>
      <w:r w:rsidRPr="002245F2">
        <w:rPr>
          <w:rFonts w:ascii="Times New Roman" w:hAnsi="Times New Roman" w:cs="Times New Roman"/>
          <w:szCs w:val="24"/>
        </w:rPr>
        <w:t>lõigetega 1 ja 2.“;</w:t>
      </w:r>
    </w:p>
    <w:p w14:paraId="30AE15D3" w14:textId="77777777" w:rsidR="00C84E18" w:rsidRPr="002245F2" w:rsidRDefault="00C84E18" w:rsidP="002245F2">
      <w:pPr>
        <w:spacing w:after="0" w:line="240" w:lineRule="auto"/>
        <w:jc w:val="both"/>
        <w:rPr>
          <w:rFonts w:ascii="Times New Roman" w:hAnsi="Times New Roman" w:cs="Times New Roman"/>
          <w:szCs w:val="24"/>
        </w:rPr>
      </w:pPr>
    </w:p>
    <w:p w14:paraId="5ED5CBBB" w14:textId="050B63E2" w:rsidR="006C7FD1" w:rsidRPr="002245F2" w:rsidRDefault="00F90A3B" w:rsidP="002245F2">
      <w:pPr>
        <w:spacing w:after="0" w:line="240" w:lineRule="auto"/>
        <w:jc w:val="both"/>
        <w:rPr>
          <w:rFonts w:ascii="Times New Roman" w:hAnsi="Times New Roman" w:cs="Times New Roman"/>
          <w:szCs w:val="24"/>
        </w:rPr>
      </w:pPr>
      <w:r>
        <w:rPr>
          <w:rFonts w:ascii="Times New Roman" w:hAnsi="Times New Roman" w:cs="Times New Roman"/>
          <w:b/>
          <w:szCs w:val="24"/>
        </w:rPr>
        <w:t>91</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seadust</w:t>
      </w:r>
      <w:r w:rsidR="00AA0BDA">
        <w:rPr>
          <w:rFonts w:ascii="Times New Roman" w:hAnsi="Times New Roman" w:cs="Times New Roman"/>
          <w:szCs w:val="24"/>
        </w:rPr>
        <w:t>ikku</w:t>
      </w:r>
      <w:r w:rsidR="007B0BBF" w:rsidRPr="002245F2">
        <w:rPr>
          <w:rFonts w:ascii="Times New Roman" w:hAnsi="Times New Roman" w:cs="Times New Roman"/>
          <w:szCs w:val="24"/>
        </w:rPr>
        <w:t xml:space="preserve"> täiendatakse §-ga 101</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4AF59D20"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szCs w:val="24"/>
        </w:rPr>
        <w:t>„</w:t>
      </w:r>
      <w:r w:rsidRPr="002245F2">
        <w:rPr>
          <w:rFonts w:ascii="Times New Roman" w:hAnsi="Times New Roman" w:cs="Times New Roman"/>
          <w:b/>
          <w:szCs w:val="24"/>
        </w:rPr>
        <w:t>§ 101</w:t>
      </w:r>
      <w:r w:rsidRPr="002245F2">
        <w:rPr>
          <w:rFonts w:ascii="Times New Roman" w:hAnsi="Times New Roman" w:cs="Times New Roman"/>
          <w:b/>
          <w:szCs w:val="24"/>
          <w:vertAlign w:val="superscript"/>
        </w:rPr>
        <w:t>1</w:t>
      </w:r>
      <w:r w:rsidRPr="002245F2">
        <w:rPr>
          <w:rFonts w:ascii="Times New Roman" w:hAnsi="Times New Roman" w:cs="Times New Roman"/>
          <w:b/>
          <w:szCs w:val="24"/>
        </w:rPr>
        <w:t>. Kasutusteatis ja kasutusluba</w:t>
      </w:r>
    </w:p>
    <w:p w14:paraId="6870E701" w14:textId="77777777" w:rsidR="00C84E18" w:rsidRPr="002245F2" w:rsidRDefault="00C84E18" w:rsidP="002245F2">
      <w:pPr>
        <w:spacing w:after="0" w:line="240" w:lineRule="auto"/>
        <w:jc w:val="both"/>
        <w:rPr>
          <w:rFonts w:ascii="Times New Roman" w:hAnsi="Times New Roman" w:cs="Times New Roman"/>
          <w:szCs w:val="24"/>
        </w:rPr>
      </w:pPr>
    </w:p>
    <w:p w14:paraId="14C6AFFC" w14:textId="3D94B838" w:rsidR="00C84E18" w:rsidRPr="002245F2" w:rsidRDefault="00C84E18"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w:t>
      </w:r>
      <w:r w:rsidR="007B0BBF" w:rsidRPr="002245F2">
        <w:rPr>
          <w:rFonts w:ascii="Times New Roman" w:hAnsi="Times New Roman" w:cs="Times New Roman"/>
          <w:szCs w:val="24"/>
        </w:rPr>
        <w:t>Tee kasutamiseks esitatakse kasutusteatis kohaliku omavalitsuse üksusele või annab kohaliku omavalitsuse üksus kasutusloa.</w:t>
      </w:r>
    </w:p>
    <w:p w14:paraId="07B86DF2" w14:textId="77777777" w:rsidR="00C84E18" w:rsidRPr="002245F2" w:rsidRDefault="00C84E18" w:rsidP="002245F2">
      <w:pPr>
        <w:spacing w:after="0" w:line="240" w:lineRule="auto"/>
        <w:jc w:val="both"/>
        <w:rPr>
          <w:rFonts w:ascii="Times New Roman" w:hAnsi="Times New Roman" w:cs="Times New Roman"/>
          <w:szCs w:val="24"/>
        </w:rPr>
      </w:pPr>
    </w:p>
    <w:p w14:paraId="60934ABD"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Riigitee kasutamiseks esitatakse kasutusteatis Transpordiametile või annab Transpordiamet kasutusloa.</w:t>
      </w:r>
    </w:p>
    <w:p w14:paraId="4DDE6697" w14:textId="77777777" w:rsidR="00C84E18" w:rsidRPr="002245F2" w:rsidRDefault="00C84E18" w:rsidP="002245F2">
      <w:pPr>
        <w:spacing w:after="0" w:line="240" w:lineRule="auto"/>
        <w:jc w:val="both"/>
        <w:rPr>
          <w:rFonts w:ascii="Times New Roman" w:hAnsi="Times New Roman" w:cs="Times New Roman"/>
          <w:szCs w:val="24"/>
        </w:rPr>
      </w:pPr>
    </w:p>
    <w:p w14:paraId="0DA72103" w14:textId="54905A2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Kui riigi eriplaneering</w:t>
      </w:r>
      <w:r w:rsidR="00D732BB" w:rsidRPr="002245F2">
        <w:rPr>
          <w:rFonts w:ascii="Times New Roman" w:hAnsi="Times New Roman" w:cs="Times New Roman"/>
          <w:szCs w:val="24"/>
        </w:rPr>
        <w:t xml:space="preserve"> </w:t>
      </w:r>
      <w:r w:rsidRPr="002245F2">
        <w:rPr>
          <w:rFonts w:ascii="Times New Roman" w:hAnsi="Times New Roman" w:cs="Times New Roman"/>
          <w:szCs w:val="24"/>
        </w:rPr>
        <w:t xml:space="preserve">on koostatud peamiselt riigitee ehitamiseks, </w:t>
      </w:r>
      <w:r w:rsidR="0037741F">
        <w:rPr>
          <w:rFonts w:ascii="Times New Roman" w:hAnsi="Times New Roman" w:cs="Times New Roman"/>
          <w:szCs w:val="24"/>
        </w:rPr>
        <w:t>annab</w:t>
      </w:r>
      <w:r w:rsidRPr="002245F2">
        <w:rPr>
          <w:rFonts w:ascii="Times New Roman" w:hAnsi="Times New Roman" w:cs="Times New Roman"/>
          <w:szCs w:val="24"/>
        </w:rPr>
        <w:t xml:space="preserve"> riigiteele või selle teega seotud ehitiste</w:t>
      </w:r>
      <w:r w:rsidR="00792728">
        <w:rPr>
          <w:rFonts w:ascii="Times New Roman" w:hAnsi="Times New Roman" w:cs="Times New Roman"/>
          <w:szCs w:val="24"/>
        </w:rPr>
        <w:t xml:space="preserve"> kasutamiseks</w:t>
      </w:r>
      <w:r w:rsidR="00B6124F">
        <w:rPr>
          <w:rFonts w:ascii="Times New Roman" w:hAnsi="Times New Roman" w:cs="Times New Roman"/>
          <w:szCs w:val="24"/>
        </w:rPr>
        <w:t xml:space="preserve"> </w:t>
      </w:r>
      <w:r w:rsidRPr="002245F2">
        <w:rPr>
          <w:rFonts w:ascii="Times New Roman" w:hAnsi="Times New Roman" w:cs="Times New Roman"/>
          <w:szCs w:val="24"/>
        </w:rPr>
        <w:t>kasutusloa Transpordiamet või tuleb esitada kasutusteatis Transpordiametile.</w:t>
      </w:r>
    </w:p>
    <w:p w14:paraId="2D34E241" w14:textId="77777777" w:rsidR="00C84E18" w:rsidRPr="002245F2" w:rsidRDefault="00C84E18" w:rsidP="002245F2">
      <w:pPr>
        <w:spacing w:after="0" w:line="240" w:lineRule="auto"/>
        <w:jc w:val="both"/>
        <w:rPr>
          <w:rFonts w:ascii="Times New Roman" w:hAnsi="Times New Roman" w:cs="Times New Roman"/>
          <w:szCs w:val="24"/>
        </w:rPr>
      </w:pPr>
    </w:p>
    <w:p w14:paraId="5FAA163A" w14:textId="79180621"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(4) Kui kasutusloa taotlusega esitatav ehitusprojekt sisaldab ehitisi, mille kohta on kasutusloa andmine Transpordiameti ja kohaliku omavalitsuse üksuse pädevuses, annab kasutusloa peamise </w:t>
      </w:r>
      <w:r w:rsidRPr="00B6124F">
        <w:rPr>
          <w:rFonts w:ascii="Times New Roman" w:hAnsi="Times New Roman" w:cs="Times New Roman"/>
          <w:szCs w:val="24"/>
        </w:rPr>
        <w:t>ehitise loa</w:t>
      </w:r>
      <w:r w:rsidR="00792728" w:rsidRPr="00B6124F">
        <w:rPr>
          <w:rFonts w:ascii="Times New Roman" w:hAnsi="Times New Roman" w:cs="Times New Roman"/>
          <w:szCs w:val="24"/>
        </w:rPr>
        <w:t xml:space="preserve"> </w:t>
      </w:r>
      <w:r w:rsidRPr="00B6124F">
        <w:rPr>
          <w:rFonts w:ascii="Times New Roman" w:hAnsi="Times New Roman" w:cs="Times New Roman"/>
          <w:szCs w:val="24"/>
        </w:rPr>
        <w:t>menet</w:t>
      </w:r>
      <w:r w:rsidR="00792728" w:rsidRPr="00B6124F">
        <w:rPr>
          <w:rFonts w:ascii="Times New Roman" w:hAnsi="Times New Roman" w:cs="Times New Roman"/>
          <w:szCs w:val="24"/>
        </w:rPr>
        <w:t>le</w:t>
      </w:r>
      <w:r w:rsidR="000968B5" w:rsidRPr="00B6124F">
        <w:rPr>
          <w:rFonts w:ascii="Times New Roman" w:hAnsi="Times New Roman" w:cs="Times New Roman"/>
          <w:szCs w:val="24"/>
        </w:rPr>
        <w:t>j</w:t>
      </w:r>
      <w:r w:rsidR="00792728" w:rsidRPr="00B6124F">
        <w:rPr>
          <w:rFonts w:ascii="Times New Roman" w:hAnsi="Times New Roman" w:cs="Times New Roman"/>
          <w:szCs w:val="24"/>
        </w:rPr>
        <w:t>a</w:t>
      </w:r>
      <w:r w:rsidRPr="00B6124F">
        <w:rPr>
          <w:rFonts w:ascii="Times New Roman" w:hAnsi="Times New Roman" w:cs="Times New Roman"/>
          <w:szCs w:val="24"/>
        </w:rPr>
        <w:t xml:space="preserve"> </w:t>
      </w:r>
      <w:del w:id="257" w:author="Inge Mehide - JUSTDIGI" w:date="2025-07-08T11:35:00Z" w16du:dateUtc="2025-07-08T08:35:00Z">
        <w:r w:rsidRPr="00B6124F">
          <w:rPr>
            <w:rFonts w:ascii="Times New Roman" w:hAnsi="Times New Roman" w:cs="Times New Roman"/>
            <w:szCs w:val="24"/>
          </w:rPr>
          <w:delText xml:space="preserve"> </w:delText>
        </w:r>
      </w:del>
      <w:r w:rsidRPr="00B6124F">
        <w:rPr>
          <w:rFonts w:ascii="Times New Roman" w:hAnsi="Times New Roman" w:cs="Times New Roman"/>
          <w:szCs w:val="24"/>
        </w:rPr>
        <w:t xml:space="preserve">kooskõlas </w:t>
      </w:r>
      <w:r w:rsidR="00774A67">
        <w:rPr>
          <w:rFonts w:ascii="Times New Roman" w:hAnsi="Times New Roman" w:cs="Times New Roman"/>
          <w:szCs w:val="24"/>
        </w:rPr>
        <w:t xml:space="preserve">käesoleva paragrahvi </w:t>
      </w:r>
      <w:r w:rsidRPr="00B6124F">
        <w:rPr>
          <w:rFonts w:ascii="Times New Roman" w:hAnsi="Times New Roman" w:cs="Times New Roman"/>
          <w:szCs w:val="24"/>
        </w:rPr>
        <w:t>lõigetega 1 ja 2.“;</w:t>
      </w:r>
    </w:p>
    <w:p w14:paraId="74365FA5" w14:textId="77777777" w:rsidR="00C84E18" w:rsidRPr="002245F2" w:rsidRDefault="00C84E18" w:rsidP="002245F2">
      <w:pPr>
        <w:spacing w:after="0" w:line="240" w:lineRule="auto"/>
        <w:jc w:val="both"/>
        <w:rPr>
          <w:rFonts w:ascii="Times New Roman" w:hAnsi="Times New Roman" w:cs="Times New Roman"/>
          <w:szCs w:val="24"/>
        </w:rPr>
      </w:pPr>
    </w:p>
    <w:p w14:paraId="1B239A5F" w14:textId="21038462" w:rsidR="006C7FD1" w:rsidRPr="002245F2" w:rsidRDefault="00095B9B"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F90A3B">
        <w:rPr>
          <w:rFonts w:ascii="Times New Roman" w:hAnsi="Times New Roman" w:cs="Times New Roman"/>
          <w:b/>
          <w:szCs w:val="24"/>
        </w:rPr>
        <w:t>2</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103 lõige 2 muudetakse ja sõnastatakse järgmiselt:</w:t>
      </w:r>
    </w:p>
    <w:p w14:paraId="3FE5E62F" w14:textId="0501655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„(2) Teeregistri põhimääruse kehtestab valdkonna eest vastutav minister määrusega.“;</w:t>
      </w:r>
    </w:p>
    <w:p w14:paraId="21469B56" w14:textId="77777777" w:rsidR="00C84E18" w:rsidRPr="002245F2" w:rsidRDefault="00C84E18" w:rsidP="002245F2">
      <w:pPr>
        <w:spacing w:after="0" w:line="240" w:lineRule="auto"/>
        <w:jc w:val="both"/>
        <w:rPr>
          <w:rFonts w:ascii="Times New Roman" w:hAnsi="Times New Roman" w:cs="Times New Roman"/>
          <w:szCs w:val="24"/>
        </w:rPr>
      </w:pPr>
    </w:p>
    <w:p w14:paraId="71BC7156" w14:textId="1EFA6EAF" w:rsidR="006C7FD1" w:rsidRPr="002245F2" w:rsidRDefault="00A25421"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F90A3B">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103 lõiget 4 täiendatakse punktiga 3 järgmises sõnastuses:</w:t>
      </w:r>
    </w:p>
    <w:p w14:paraId="6554EF65"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tee ruumiandmed.“;</w:t>
      </w:r>
    </w:p>
    <w:p w14:paraId="65298AE7" w14:textId="77777777" w:rsidR="00C84E18" w:rsidRPr="002245F2" w:rsidRDefault="00C84E18" w:rsidP="002245F2">
      <w:pPr>
        <w:spacing w:after="0" w:line="240" w:lineRule="auto"/>
        <w:jc w:val="both"/>
        <w:rPr>
          <w:rFonts w:ascii="Times New Roman" w:hAnsi="Times New Roman" w:cs="Times New Roman"/>
          <w:szCs w:val="24"/>
        </w:rPr>
      </w:pPr>
    </w:p>
    <w:p w14:paraId="0670D8FA" w14:textId="0874E334" w:rsidR="006C7FD1" w:rsidRPr="002245F2" w:rsidRDefault="00A25421"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F90A3B">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103 lõike 5 punktid 1–3 muudetakse ja sõnastatakse järgmiselt:</w:t>
      </w:r>
    </w:p>
    <w:p w14:paraId="324095C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„1) riigiteede andmetest;</w:t>
      </w:r>
    </w:p>
    <w:p w14:paraId="72BF04E0"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2) kohalike teede andmetest;</w:t>
      </w:r>
    </w:p>
    <w:p w14:paraId="252B02CF" w14:textId="7777777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 tee omaniku soovil muude teede andmetest.“;</w:t>
      </w:r>
    </w:p>
    <w:p w14:paraId="040A1F11" w14:textId="77777777" w:rsidR="00AF0673" w:rsidRDefault="00AF0673" w:rsidP="002245F2">
      <w:pPr>
        <w:spacing w:after="0" w:line="240" w:lineRule="auto"/>
        <w:jc w:val="both"/>
        <w:rPr>
          <w:rFonts w:ascii="Times New Roman" w:hAnsi="Times New Roman" w:cs="Times New Roman"/>
          <w:szCs w:val="24"/>
        </w:rPr>
      </w:pPr>
    </w:p>
    <w:p w14:paraId="6D0ECE23" w14:textId="073CFB24" w:rsidR="00AF0673" w:rsidRPr="002245F2" w:rsidRDefault="00A25421" w:rsidP="002245F2">
      <w:pPr>
        <w:spacing w:after="0" w:line="240" w:lineRule="auto"/>
        <w:jc w:val="both"/>
        <w:rPr>
          <w:rFonts w:ascii="Times New Roman" w:hAnsi="Times New Roman" w:cs="Times New Roman"/>
          <w:szCs w:val="24"/>
        </w:rPr>
      </w:pPr>
      <w:r w:rsidRPr="00492A4B">
        <w:rPr>
          <w:rFonts w:ascii="Times New Roman" w:hAnsi="Times New Roman" w:cs="Times New Roman"/>
          <w:b/>
          <w:bCs/>
          <w:szCs w:val="24"/>
        </w:rPr>
        <w:t>9</w:t>
      </w:r>
      <w:r w:rsidR="00F90A3B">
        <w:rPr>
          <w:rFonts w:ascii="Times New Roman" w:hAnsi="Times New Roman" w:cs="Times New Roman"/>
          <w:b/>
          <w:bCs/>
          <w:szCs w:val="24"/>
        </w:rPr>
        <w:t>5</w:t>
      </w:r>
      <w:r w:rsidR="00AF0673" w:rsidRPr="00492A4B">
        <w:rPr>
          <w:rFonts w:ascii="Times New Roman" w:hAnsi="Times New Roman" w:cs="Times New Roman"/>
          <w:b/>
          <w:bCs/>
          <w:szCs w:val="24"/>
        </w:rPr>
        <w:t>)</w:t>
      </w:r>
      <w:r w:rsidR="00AF0673">
        <w:rPr>
          <w:rFonts w:ascii="Times New Roman" w:hAnsi="Times New Roman" w:cs="Times New Roman"/>
          <w:szCs w:val="24"/>
        </w:rPr>
        <w:t xml:space="preserve"> paragrahvi 103 l</w:t>
      </w:r>
      <w:r w:rsidR="008E40F4">
        <w:rPr>
          <w:rFonts w:ascii="Times New Roman" w:hAnsi="Times New Roman" w:cs="Times New Roman"/>
          <w:szCs w:val="24"/>
        </w:rPr>
        <w:t>õige</w:t>
      </w:r>
      <w:r w:rsidR="00AF0673">
        <w:rPr>
          <w:rFonts w:ascii="Times New Roman" w:hAnsi="Times New Roman" w:cs="Times New Roman"/>
          <w:szCs w:val="24"/>
        </w:rPr>
        <w:t xml:space="preserve"> 6 tunnistatakse kehtetuks;</w:t>
      </w:r>
    </w:p>
    <w:p w14:paraId="173580FF" w14:textId="77777777" w:rsidR="00D732BB" w:rsidRPr="002245F2" w:rsidRDefault="00D732BB" w:rsidP="002245F2">
      <w:pPr>
        <w:spacing w:after="0" w:line="240" w:lineRule="auto"/>
        <w:jc w:val="both"/>
        <w:rPr>
          <w:rFonts w:ascii="Times New Roman" w:hAnsi="Times New Roman" w:cs="Times New Roman"/>
          <w:szCs w:val="24"/>
        </w:rPr>
      </w:pPr>
    </w:p>
    <w:p w14:paraId="4593D7C6" w14:textId="497B3EDD" w:rsidR="00D732BB" w:rsidRPr="002245F2" w:rsidRDefault="00A2542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9</w:t>
      </w:r>
      <w:r w:rsidR="00F90A3B">
        <w:rPr>
          <w:rFonts w:ascii="Times New Roman" w:hAnsi="Times New Roman" w:cs="Times New Roman"/>
          <w:b/>
          <w:bCs/>
          <w:szCs w:val="24"/>
        </w:rPr>
        <w:t>6</w:t>
      </w:r>
      <w:r w:rsidR="00D732BB" w:rsidRPr="002245F2">
        <w:rPr>
          <w:rFonts w:ascii="Times New Roman" w:hAnsi="Times New Roman" w:cs="Times New Roman"/>
          <w:b/>
          <w:bCs/>
          <w:szCs w:val="24"/>
        </w:rPr>
        <w:t>)</w:t>
      </w:r>
      <w:r w:rsidR="00D732BB" w:rsidRPr="002245F2">
        <w:rPr>
          <w:rFonts w:ascii="Times New Roman" w:hAnsi="Times New Roman" w:cs="Times New Roman"/>
          <w:szCs w:val="24"/>
        </w:rPr>
        <w:t xml:space="preserve"> paragrahvi 113</w:t>
      </w:r>
      <w:r w:rsidR="00D732BB" w:rsidRPr="002245F2">
        <w:rPr>
          <w:rFonts w:ascii="Times New Roman" w:hAnsi="Times New Roman" w:cs="Times New Roman"/>
          <w:szCs w:val="24"/>
          <w:vertAlign w:val="superscript"/>
        </w:rPr>
        <w:t>6</w:t>
      </w:r>
      <w:r w:rsidR="00D732BB" w:rsidRPr="002245F2">
        <w:rPr>
          <w:rFonts w:ascii="Times New Roman" w:hAnsi="Times New Roman" w:cs="Times New Roman"/>
          <w:szCs w:val="24"/>
        </w:rPr>
        <w:t xml:space="preserve"> täiendatakse lõikega 4 järgmises sõnastuses:</w:t>
      </w:r>
    </w:p>
    <w:p w14:paraId="38F6CD66" w14:textId="199A6334" w:rsidR="00D732BB" w:rsidRPr="002245F2" w:rsidRDefault="00D732BB"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005B3EF5">
        <w:rPr>
          <w:rFonts w:ascii="Times New Roman" w:hAnsi="Times New Roman" w:cs="Times New Roman"/>
          <w:szCs w:val="24"/>
        </w:rPr>
        <w:t xml:space="preserve">(4) </w:t>
      </w:r>
      <w:r w:rsidRPr="002245F2">
        <w:rPr>
          <w:rFonts w:ascii="Times New Roman" w:hAnsi="Times New Roman" w:cs="Times New Roman"/>
          <w:szCs w:val="24"/>
        </w:rPr>
        <w:t>Hoonestusloa taotlusele ei kohaldata käesoleva paragrahvi lõigetes 1 ja 2 sätestatut, kui taotlus on esitatud avaliku veekogu koormamiseks veekaabelliini, torujuhtme või muu samaväärse kaldaga ühendatud tehnovõrgu või -rajatisega.“;</w:t>
      </w:r>
    </w:p>
    <w:p w14:paraId="26E10934" w14:textId="77777777" w:rsidR="00C84E18" w:rsidRPr="002245F2" w:rsidRDefault="00C84E18" w:rsidP="002245F2">
      <w:pPr>
        <w:spacing w:after="0" w:line="240" w:lineRule="auto"/>
        <w:jc w:val="both"/>
        <w:rPr>
          <w:rFonts w:ascii="Times New Roman" w:hAnsi="Times New Roman" w:cs="Times New Roman"/>
          <w:szCs w:val="24"/>
        </w:rPr>
      </w:pPr>
    </w:p>
    <w:p w14:paraId="7E17755E" w14:textId="18277343"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9</w:t>
      </w:r>
      <w:r w:rsidR="00F90A3B">
        <w:rPr>
          <w:rFonts w:ascii="Times New Roman" w:hAnsi="Times New Roman" w:cs="Times New Roman"/>
          <w:b/>
          <w:szCs w:val="24"/>
        </w:rPr>
        <w:t>7</w:t>
      </w:r>
      <w:r w:rsidRPr="002245F2">
        <w:rPr>
          <w:rFonts w:ascii="Times New Roman" w:hAnsi="Times New Roman" w:cs="Times New Roman"/>
          <w:b/>
          <w:szCs w:val="24"/>
        </w:rPr>
        <w:t xml:space="preserve">) </w:t>
      </w:r>
      <w:r w:rsidRPr="002245F2">
        <w:rPr>
          <w:rFonts w:ascii="Times New Roman" w:hAnsi="Times New Roman" w:cs="Times New Roman"/>
          <w:szCs w:val="24"/>
        </w:rPr>
        <w:t>paragrahvi 113</w:t>
      </w:r>
      <w:r w:rsidRPr="002245F2">
        <w:rPr>
          <w:rFonts w:ascii="Times New Roman" w:hAnsi="Times New Roman" w:cs="Times New Roman"/>
          <w:szCs w:val="24"/>
          <w:vertAlign w:val="superscript"/>
        </w:rPr>
        <w:t>10</w:t>
      </w:r>
      <w:r w:rsidRPr="002245F2">
        <w:rPr>
          <w:rFonts w:ascii="Times New Roman" w:hAnsi="Times New Roman" w:cs="Times New Roman"/>
          <w:szCs w:val="24"/>
        </w:rPr>
        <w:t xml:space="preserve"> lõige 8 muudetakse ja sõnastatakse järgmiselt:</w:t>
      </w:r>
    </w:p>
    <w:p w14:paraId="64FEA3DD" w14:textId="6DB063A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 Konkursi nurjunuks tunnistamise korral võib pädev asutus korraldada 30 päeva jooksul pakkumiste avamise päevast arvates uue konkursi. Uue konkursi nurjumisel lõpeb konkurss tulemus</w:t>
      </w:r>
      <w:commentRangeStart w:id="258"/>
      <w:del w:id="259" w:author="Inge Mehide - JUSTDIGI" w:date="2025-07-08T11:44:00Z" w16du:dateUtc="2025-07-08T08:44:00Z">
        <w:r w:rsidRPr="002245F2" w:rsidDel="00FD65A3">
          <w:rPr>
            <w:rFonts w:ascii="Times New Roman" w:hAnsi="Times New Roman" w:cs="Times New Roman"/>
            <w:szCs w:val="24"/>
          </w:rPr>
          <w:delText>t</w:delText>
        </w:r>
      </w:del>
      <w:commentRangeEnd w:id="258"/>
      <w:r w:rsidR="002B326B" w:rsidRPr="002245F2">
        <w:rPr>
          <w:rStyle w:val="Kommentaariviide"/>
          <w:rFonts w:ascii="Times New Roman" w:hAnsi="Times New Roman" w:cs="Times New Roman"/>
          <w:sz w:val="24"/>
          <w:szCs w:val="24"/>
        </w:rPr>
        <w:commentReference w:id="258"/>
      </w:r>
      <w:r w:rsidRPr="002245F2">
        <w:rPr>
          <w:rFonts w:ascii="Times New Roman" w:hAnsi="Times New Roman" w:cs="Times New Roman"/>
          <w:szCs w:val="24"/>
        </w:rPr>
        <w:t>eta.“;</w:t>
      </w:r>
    </w:p>
    <w:p w14:paraId="1FE1F054" w14:textId="77777777" w:rsidR="00C84E18" w:rsidRPr="002245F2" w:rsidRDefault="00C84E18" w:rsidP="002245F2">
      <w:pPr>
        <w:spacing w:after="0" w:line="240" w:lineRule="auto"/>
        <w:jc w:val="both"/>
        <w:rPr>
          <w:rFonts w:ascii="Times New Roman" w:hAnsi="Times New Roman" w:cs="Times New Roman"/>
          <w:szCs w:val="24"/>
        </w:rPr>
      </w:pPr>
    </w:p>
    <w:p w14:paraId="17E133EC" w14:textId="3C7D960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9</w:t>
      </w:r>
      <w:r w:rsidR="00F90A3B">
        <w:rPr>
          <w:rFonts w:ascii="Times New Roman" w:hAnsi="Times New Roman" w:cs="Times New Roman"/>
          <w:b/>
          <w:szCs w:val="24"/>
        </w:rPr>
        <w:t>8</w:t>
      </w:r>
      <w:r w:rsidRPr="002245F2">
        <w:rPr>
          <w:rFonts w:ascii="Times New Roman" w:hAnsi="Times New Roman" w:cs="Times New Roman"/>
          <w:b/>
          <w:szCs w:val="24"/>
        </w:rPr>
        <w:t xml:space="preserve">) </w:t>
      </w:r>
      <w:r w:rsidRPr="002245F2">
        <w:rPr>
          <w:rFonts w:ascii="Times New Roman" w:hAnsi="Times New Roman" w:cs="Times New Roman"/>
          <w:szCs w:val="24"/>
        </w:rPr>
        <w:t>paragrahvi 113</w:t>
      </w:r>
      <w:r w:rsidRPr="002245F2">
        <w:rPr>
          <w:rFonts w:ascii="Times New Roman" w:hAnsi="Times New Roman" w:cs="Times New Roman"/>
          <w:szCs w:val="24"/>
          <w:vertAlign w:val="superscript"/>
        </w:rPr>
        <w:t>11</w:t>
      </w:r>
      <w:r w:rsidRPr="002245F2">
        <w:rPr>
          <w:rFonts w:ascii="Times New Roman" w:hAnsi="Times New Roman" w:cs="Times New Roman"/>
          <w:szCs w:val="24"/>
        </w:rPr>
        <w:t xml:space="preserve"> lõiget 2 täiendatakse punktiga 8 järgmises sõnastuses:</w:t>
      </w:r>
    </w:p>
    <w:p w14:paraId="3591A805" w14:textId="134EC20A"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„8) käesoleva seadustiku § 113</w:t>
      </w:r>
      <w:r w:rsidRPr="002245F2">
        <w:rPr>
          <w:rFonts w:ascii="Times New Roman" w:hAnsi="Times New Roman" w:cs="Times New Roman"/>
          <w:szCs w:val="24"/>
          <w:vertAlign w:val="superscript"/>
        </w:rPr>
        <w:t>10</w:t>
      </w:r>
      <w:r w:rsidRPr="002245F2">
        <w:rPr>
          <w:rFonts w:ascii="Times New Roman" w:hAnsi="Times New Roman" w:cs="Times New Roman"/>
          <w:szCs w:val="24"/>
        </w:rPr>
        <w:t xml:space="preserve"> alusel </w:t>
      </w:r>
      <w:r w:rsidR="00CE4FBD">
        <w:rPr>
          <w:rFonts w:ascii="Times New Roman" w:hAnsi="Times New Roman" w:cs="Times New Roman"/>
          <w:szCs w:val="24"/>
        </w:rPr>
        <w:t>korraldatud</w:t>
      </w:r>
      <w:r w:rsidRPr="002245F2">
        <w:rPr>
          <w:rFonts w:ascii="Times New Roman" w:hAnsi="Times New Roman" w:cs="Times New Roman"/>
          <w:szCs w:val="24"/>
        </w:rPr>
        <w:t xml:space="preserve"> konkurss on lõppenud tulemuseta.“;</w:t>
      </w:r>
    </w:p>
    <w:p w14:paraId="7C92C581" w14:textId="77777777" w:rsidR="00C84E18" w:rsidRPr="002245F2" w:rsidRDefault="00C84E18" w:rsidP="002245F2">
      <w:pPr>
        <w:spacing w:after="0" w:line="240" w:lineRule="auto"/>
        <w:jc w:val="both"/>
        <w:rPr>
          <w:rFonts w:ascii="Times New Roman" w:hAnsi="Times New Roman" w:cs="Times New Roman"/>
          <w:szCs w:val="24"/>
        </w:rPr>
      </w:pPr>
    </w:p>
    <w:p w14:paraId="2FE7A601" w14:textId="38F239DA" w:rsidR="006C7FD1" w:rsidRPr="002245F2" w:rsidRDefault="00D732BB"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9</w:t>
      </w:r>
      <w:r w:rsidR="00F90A3B">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113</w:t>
      </w:r>
      <w:r w:rsidR="007B0BBF" w:rsidRPr="002245F2">
        <w:rPr>
          <w:rFonts w:ascii="Times New Roman" w:hAnsi="Times New Roman" w:cs="Times New Roman"/>
          <w:szCs w:val="24"/>
          <w:vertAlign w:val="superscript"/>
        </w:rPr>
        <w:t>12</w:t>
      </w:r>
      <w:r w:rsidR="007B0BBF" w:rsidRPr="002245F2">
        <w:rPr>
          <w:rFonts w:ascii="Times New Roman" w:hAnsi="Times New Roman" w:cs="Times New Roman"/>
          <w:szCs w:val="24"/>
        </w:rPr>
        <w:t xml:space="preserve"> täiendatakse lõikega 3</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64D83433" w14:textId="34292FF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„(3</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Hoonestusloa menetluses, kus keskkonnamõju </w:t>
      </w:r>
      <w:r w:rsidR="00CE4FBD">
        <w:rPr>
          <w:rFonts w:ascii="Times New Roman" w:hAnsi="Times New Roman" w:cs="Times New Roman"/>
          <w:szCs w:val="24"/>
        </w:rPr>
        <w:t>ei hinnata</w:t>
      </w:r>
      <w:r w:rsidRPr="002245F2">
        <w:rPr>
          <w:rFonts w:ascii="Times New Roman" w:hAnsi="Times New Roman" w:cs="Times New Roman"/>
          <w:szCs w:val="24"/>
        </w:rPr>
        <w:t xml:space="preserve"> ega </w:t>
      </w:r>
      <w:r w:rsidR="00CE4FBD">
        <w:rPr>
          <w:rFonts w:ascii="Times New Roman" w:hAnsi="Times New Roman" w:cs="Times New Roman"/>
          <w:szCs w:val="24"/>
        </w:rPr>
        <w:t>tehta</w:t>
      </w:r>
      <w:r w:rsidRPr="002245F2">
        <w:rPr>
          <w:rFonts w:ascii="Times New Roman" w:hAnsi="Times New Roman" w:cs="Times New Roman"/>
          <w:szCs w:val="24"/>
        </w:rPr>
        <w:t xml:space="preserve"> uuringuid, on käesoleva paragrahvi lõikes 3 sätestatud muudatuste tegemine lubatud muul põhjendatud juhul.“;</w:t>
      </w:r>
    </w:p>
    <w:p w14:paraId="745B54C9" w14:textId="77777777" w:rsidR="00476300" w:rsidRDefault="00476300" w:rsidP="002245F2">
      <w:pPr>
        <w:spacing w:after="0" w:line="240" w:lineRule="auto"/>
        <w:jc w:val="both"/>
        <w:rPr>
          <w:rFonts w:ascii="Times New Roman" w:hAnsi="Times New Roman" w:cs="Times New Roman"/>
          <w:szCs w:val="24"/>
        </w:rPr>
      </w:pPr>
    </w:p>
    <w:p w14:paraId="265613E6" w14:textId="3FA244D3" w:rsidR="00476300" w:rsidRDefault="00F90A3B"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100</w:t>
      </w:r>
      <w:r w:rsidR="00476300" w:rsidRPr="00476300">
        <w:rPr>
          <w:rFonts w:ascii="Times New Roman" w:hAnsi="Times New Roman" w:cs="Times New Roman"/>
          <w:b/>
          <w:bCs/>
          <w:szCs w:val="24"/>
        </w:rPr>
        <w:t xml:space="preserve">) </w:t>
      </w:r>
      <w:r w:rsidR="00476300">
        <w:rPr>
          <w:rFonts w:ascii="Times New Roman" w:hAnsi="Times New Roman" w:cs="Times New Roman"/>
          <w:szCs w:val="24"/>
        </w:rPr>
        <w:t>paragrahvi 113</w:t>
      </w:r>
      <w:r w:rsidR="00476300">
        <w:rPr>
          <w:rFonts w:ascii="Times New Roman" w:hAnsi="Times New Roman" w:cs="Times New Roman"/>
          <w:szCs w:val="24"/>
          <w:vertAlign w:val="superscript"/>
        </w:rPr>
        <w:t>17</w:t>
      </w:r>
      <w:r w:rsidR="00476300">
        <w:rPr>
          <w:rFonts w:ascii="Times New Roman" w:hAnsi="Times New Roman" w:cs="Times New Roman"/>
          <w:szCs w:val="24"/>
        </w:rPr>
        <w:t xml:space="preserve"> täiendatakse lõikega 7 järgmises sõnastuses:</w:t>
      </w:r>
    </w:p>
    <w:p w14:paraId="3C86F52C" w14:textId="4F372A51" w:rsidR="00476300" w:rsidRPr="00BE4397" w:rsidRDefault="00476300" w:rsidP="002245F2">
      <w:pPr>
        <w:spacing w:after="0" w:line="240" w:lineRule="auto"/>
        <w:jc w:val="both"/>
        <w:rPr>
          <w:rFonts w:ascii="Times New Roman" w:hAnsi="Times New Roman" w:cs="Times New Roman"/>
          <w:szCs w:val="24"/>
        </w:rPr>
      </w:pPr>
      <w:r w:rsidRPr="00BE4397">
        <w:rPr>
          <w:rFonts w:ascii="Times New Roman" w:hAnsi="Times New Roman" w:cs="Times New Roman"/>
          <w:szCs w:val="24"/>
        </w:rPr>
        <w:t>„</w:t>
      </w:r>
      <w:r w:rsidRPr="00BE4397">
        <w:rPr>
          <w:rFonts w:ascii="Times New Roman" w:eastAsia="Aptos" w:hAnsi="Times New Roman" w:cs="Times New Roman"/>
          <w:szCs w:val="24"/>
        </w:rPr>
        <w:t>(7) Käesoleva paragrahvi lõigetes 1</w:t>
      </w:r>
      <w:r w:rsidR="00B526EA" w:rsidRPr="002245F2">
        <w:rPr>
          <w:rFonts w:ascii="Times New Roman" w:hAnsi="Times New Roman" w:cs="Times New Roman"/>
          <w:szCs w:val="24"/>
        </w:rPr>
        <w:t>–</w:t>
      </w:r>
      <w:r w:rsidRPr="00BE4397">
        <w:rPr>
          <w:rFonts w:ascii="Times New Roman" w:eastAsia="Aptos" w:hAnsi="Times New Roman" w:cs="Times New Roman"/>
          <w:szCs w:val="24"/>
        </w:rPr>
        <w:t>5 sätestatut kohaldatakse ka hoonestusloa menetluses menetlusosalisena osalevas äriühingus olulise osaluse võõrandamisel või talle kuuluva ettevõtte osa üleminekul.“;</w:t>
      </w:r>
    </w:p>
    <w:p w14:paraId="5F23B83A" w14:textId="77777777" w:rsidR="007D00FA" w:rsidRDefault="007D00FA" w:rsidP="002245F2">
      <w:pPr>
        <w:spacing w:after="0" w:line="240" w:lineRule="auto"/>
        <w:jc w:val="both"/>
        <w:rPr>
          <w:rFonts w:ascii="Times New Roman" w:hAnsi="Times New Roman" w:cs="Times New Roman"/>
          <w:szCs w:val="24"/>
        </w:rPr>
      </w:pPr>
    </w:p>
    <w:p w14:paraId="0EE18CBD" w14:textId="125F5333" w:rsidR="007D00FA" w:rsidRDefault="00F90A3B"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101</w:t>
      </w:r>
      <w:r w:rsidR="007D00FA" w:rsidRPr="00476300">
        <w:rPr>
          <w:rFonts w:ascii="Times New Roman" w:hAnsi="Times New Roman" w:cs="Times New Roman"/>
          <w:b/>
          <w:bCs/>
          <w:szCs w:val="24"/>
        </w:rPr>
        <w:t xml:space="preserve">) </w:t>
      </w:r>
      <w:r w:rsidR="007D00FA">
        <w:rPr>
          <w:rFonts w:ascii="Times New Roman" w:hAnsi="Times New Roman" w:cs="Times New Roman"/>
          <w:szCs w:val="24"/>
        </w:rPr>
        <w:t>paragrahvi 113</w:t>
      </w:r>
      <w:r w:rsidR="007D00FA">
        <w:rPr>
          <w:rFonts w:ascii="Times New Roman" w:hAnsi="Times New Roman" w:cs="Times New Roman"/>
          <w:szCs w:val="24"/>
          <w:vertAlign w:val="superscript"/>
        </w:rPr>
        <w:t>22</w:t>
      </w:r>
      <w:r w:rsidR="007D00FA">
        <w:rPr>
          <w:rFonts w:ascii="Times New Roman" w:hAnsi="Times New Roman" w:cs="Times New Roman"/>
          <w:szCs w:val="24"/>
        </w:rPr>
        <w:t xml:space="preserve"> </w:t>
      </w:r>
      <w:r w:rsidR="0035453A">
        <w:rPr>
          <w:rFonts w:ascii="Times New Roman" w:hAnsi="Times New Roman" w:cs="Times New Roman"/>
          <w:szCs w:val="24"/>
        </w:rPr>
        <w:t xml:space="preserve">lõike 1 esimest lauset </w:t>
      </w:r>
      <w:r w:rsidR="007D00FA">
        <w:rPr>
          <w:rFonts w:ascii="Times New Roman" w:hAnsi="Times New Roman" w:cs="Times New Roman"/>
          <w:szCs w:val="24"/>
        </w:rPr>
        <w:t xml:space="preserve">täiendatakse </w:t>
      </w:r>
      <w:r w:rsidR="0035453A">
        <w:rPr>
          <w:rFonts w:ascii="Times New Roman" w:hAnsi="Times New Roman" w:cs="Times New Roman"/>
          <w:szCs w:val="24"/>
        </w:rPr>
        <w:t xml:space="preserve">pärast </w:t>
      </w:r>
      <w:r w:rsidR="007D00FA">
        <w:rPr>
          <w:rFonts w:ascii="Times New Roman" w:hAnsi="Times New Roman" w:cs="Times New Roman"/>
          <w:szCs w:val="24"/>
        </w:rPr>
        <w:t>tekstiosa „alusel ehitusloa“ tekstiosaga „</w:t>
      </w:r>
      <w:bookmarkStart w:id="260" w:name="_Hlk200978358"/>
      <w:r w:rsidR="007D00FA">
        <w:rPr>
          <w:rFonts w:ascii="Times New Roman" w:hAnsi="Times New Roman" w:cs="Times New Roman"/>
          <w:szCs w:val="24"/>
        </w:rPr>
        <w:t xml:space="preserve">või </w:t>
      </w:r>
      <w:r w:rsidR="00C86259">
        <w:rPr>
          <w:rFonts w:ascii="Times New Roman" w:hAnsi="Times New Roman" w:cs="Times New Roman"/>
          <w:szCs w:val="24"/>
        </w:rPr>
        <w:t>käesoleva seadustiku §</w:t>
      </w:r>
      <w:r w:rsidR="007D00FA">
        <w:rPr>
          <w:rFonts w:ascii="Times New Roman" w:hAnsi="Times New Roman" w:cs="Times New Roman"/>
          <w:szCs w:val="24"/>
        </w:rPr>
        <w:t xml:space="preserve"> 113</w:t>
      </w:r>
      <w:r w:rsidR="007D00FA">
        <w:rPr>
          <w:rFonts w:ascii="Times New Roman" w:hAnsi="Times New Roman" w:cs="Times New Roman"/>
          <w:szCs w:val="24"/>
          <w:vertAlign w:val="superscript"/>
        </w:rPr>
        <w:t>1</w:t>
      </w:r>
      <w:r w:rsidR="007D00FA">
        <w:rPr>
          <w:rFonts w:ascii="Times New Roman" w:hAnsi="Times New Roman" w:cs="Times New Roman"/>
          <w:szCs w:val="24"/>
        </w:rPr>
        <w:t xml:space="preserve"> </w:t>
      </w:r>
      <w:r w:rsidR="00284318">
        <w:rPr>
          <w:rFonts w:ascii="Times New Roman" w:hAnsi="Times New Roman" w:cs="Times New Roman"/>
          <w:szCs w:val="24"/>
        </w:rPr>
        <w:t>lõike 1</w:t>
      </w:r>
      <w:r w:rsidR="00284318">
        <w:rPr>
          <w:rFonts w:ascii="Times New Roman" w:hAnsi="Times New Roman" w:cs="Times New Roman"/>
          <w:szCs w:val="24"/>
          <w:vertAlign w:val="superscript"/>
        </w:rPr>
        <w:t xml:space="preserve">2 </w:t>
      </w:r>
      <w:r w:rsidR="007D00FA">
        <w:rPr>
          <w:rFonts w:ascii="Times New Roman" w:hAnsi="Times New Roman" w:cs="Times New Roman"/>
          <w:szCs w:val="24"/>
        </w:rPr>
        <w:t>alusel antud meretuulepargi hoonestusloa</w:t>
      </w:r>
      <w:bookmarkEnd w:id="260"/>
      <w:r w:rsidR="007D00FA">
        <w:rPr>
          <w:rFonts w:ascii="Times New Roman" w:hAnsi="Times New Roman" w:cs="Times New Roman"/>
          <w:szCs w:val="24"/>
        </w:rPr>
        <w:t>“;</w:t>
      </w:r>
    </w:p>
    <w:p w14:paraId="37C6B093" w14:textId="77777777" w:rsidR="007D00FA" w:rsidRDefault="007D00FA" w:rsidP="002245F2">
      <w:pPr>
        <w:spacing w:after="0" w:line="240" w:lineRule="auto"/>
        <w:jc w:val="both"/>
        <w:rPr>
          <w:rFonts w:ascii="Times New Roman" w:hAnsi="Times New Roman" w:cs="Times New Roman"/>
          <w:szCs w:val="24"/>
        </w:rPr>
      </w:pPr>
    </w:p>
    <w:p w14:paraId="00A6B9DF" w14:textId="6E0782F9" w:rsidR="007D00FA" w:rsidRDefault="00A25421" w:rsidP="002245F2">
      <w:pPr>
        <w:spacing w:after="0" w:line="240" w:lineRule="auto"/>
        <w:jc w:val="both"/>
        <w:rPr>
          <w:rFonts w:ascii="Times New Roman" w:hAnsi="Times New Roman" w:cs="Times New Roman"/>
          <w:szCs w:val="24"/>
        </w:rPr>
      </w:pPr>
      <w:r>
        <w:rPr>
          <w:rFonts w:ascii="Times New Roman" w:hAnsi="Times New Roman" w:cs="Times New Roman"/>
          <w:b/>
          <w:bCs/>
          <w:szCs w:val="24"/>
        </w:rPr>
        <w:t>10</w:t>
      </w:r>
      <w:r w:rsidR="00F90A3B">
        <w:rPr>
          <w:rFonts w:ascii="Times New Roman" w:hAnsi="Times New Roman" w:cs="Times New Roman"/>
          <w:b/>
          <w:bCs/>
          <w:szCs w:val="24"/>
        </w:rPr>
        <w:t>2</w:t>
      </w:r>
      <w:r w:rsidR="007D00FA" w:rsidRPr="00476300">
        <w:rPr>
          <w:rFonts w:ascii="Times New Roman" w:hAnsi="Times New Roman" w:cs="Times New Roman"/>
          <w:b/>
          <w:bCs/>
          <w:szCs w:val="24"/>
        </w:rPr>
        <w:t>)</w:t>
      </w:r>
      <w:r w:rsidR="007D00FA">
        <w:rPr>
          <w:rFonts w:ascii="Times New Roman" w:hAnsi="Times New Roman" w:cs="Times New Roman"/>
          <w:szCs w:val="24"/>
        </w:rPr>
        <w:t xml:space="preserve"> paragrahvi 113</w:t>
      </w:r>
      <w:r w:rsidR="007D00FA">
        <w:rPr>
          <w:rFonts w:ascii="Times New Roman" w:hAnsi="Times New Roman" w:cs="Times New Roman"/>
          <w:szCs w:val="24"/>
          <w:vertAlign w:val="superscript"/>
        </w:rPr>
        <w:t>22</w:t>
      </w:r>
      <w:r w:rsidR="007D00FA">
        <w:rPr>
          <w:rFonts w:ascii="Times New Roman" w:hAnsi="Times New Roman" w:cs="Times New Roman"/>
          <w:szCs w:val="24"/>
        </w:rPr>
        <w:t xml:space="preserve"> täiendatakse lõikega 1</w:t>
      </w:r>
      <w:r w:rsidR="007D00FA">
        <w:rPr>
          <w:rFonts w:ascii="Times New Roman" w:hAnsi="Times New Roman" w:cs="Times New Roman"/>
          <w:szCs w:val="24"/>
          <w:vertAlign w:val="superscript"/>
        </w:rPr>
        <w:t>1</w:t>
      </w:r>
      <w:r w:rsidR="007D00FA">
        <w:rPr>
          <w:rFonts w:ascii="Times New Roman" w:hAnsi="Times New Roman" w:cs="Times New Roman"/>
          <w:szCs w:val="24"/>
        </w:rPr>
        <w:t xml:space="preserve"> järgmises sõnastuses:</w:t>
      </w:r>
    </w:p>
    <w:p w14:paraId="07992903" w14:textId="76D1A406" w:rsidR="007D00FA" w:rsidRPr="007D00FA" w:rsidRDefault="007D00FA" w:rsidP="002245F2">
      <w:pPr>
        <w:spacing w:after="0" w:line="240" w:lineRule="auto"/>
        <w:jc w:val="both"/>
        <w:rPr>
          <w:rFonts w:ascii="Times New Roman" w:hAnsi="Times New Roman" w:cs="Times New Roman"/>
          <w:szCs w:val="24"/>
        </w:rPr>
      </w:pPr>
      <w:r>
        <w:rPr>
          <w:rFonts w:ascii="Times New Roman" w:hAnsi="Times New Roman" w:cs="Times New Roman"/>
          <w:szCs w:val="24"/>
        </w:rPr>
        <w:t>„(1</w:t>
      </w:r>
      <w:r>
        <w:rPr>
          <w:rFonts w:ascii="Times New Roman" w:hAnsi="Times New Roman" w:cs="Times New Roman"/>
          <w:szCs w:val="24"/>
          <w:vertAlign w:val="superscript"/>
        </w:rPr>
        <w:t>1</w:t>
      </w:r>
      <w:r>
        <w:rPr>
          <w:rFonts w:ascii="Times New Roman" w:hAnsi="Times New Roman" w:cs="Times New Roman"/>
          <w:szCs w:val="24"/>
        </w:rPr>
        <w:t xml:space="preserve">) </w:t>
      </w:r>
      <w:r w:rsidRPr="007D00FA">
        <w:rPr>
          <w:rFonts w:ascii="Times New Roman" w:hAnsi="Times New Roman" w:cs="Times New Roman"/>
          <w:szCs w:val="24"/>
        </w:rPr>
        <w:t xml:space="preserve">Juhul kui ehitise ehitamiseks ei ole </w:t>
      </w:r>
      <w:commentRangeStart w:id="261"/>
      <w:r w:rsidRPr="007D00FA">
        <w:rPr>
          <w:rFonts w:ascii="Times New Roman" w:hAnsi="Times New Roman" w:cs="Times New Roman"/>
          <w:szCs w:val="24"/>
        </w:rPr>
        <w:t xml:space="preserve">peale hoonestusluba </w:t>
      </w:r>
      <w:commentRangeEnd w:id="261"/>
      <w:r w:rsidR="001F438D" w:rsidRPr="007D00FA">
        <w:rPr>
          <w:rStyle w:val="Kommentaariviide"/>
          <w:rFonts w:ascii="Times New Roman" w:hAnsi="Times New Roman" w:cs="Times New Roman"/>
          <w:sz w:val="24"/>
          <w:szCs w:val="24"/>
        </w:rPr>
        <w:commentReference w:id="261"/>
      </w:r>
      <w:r w:rsidRPr="007D00FA">
        <w:rPr>
          <w:rFonts w:ascii="Times New Roman" w:hAnsi="Times New Roman" w:cs="Times New Roman"/>
          <w:szCs w:val="24"/>
        </w:rPr>
        <w:t xml:space="preserve">vaja taotleda ehitusluba, algab hoonestustasu arvestamine ehitusteatise, keskkonnaloa või veekeskkonnariskiga registreeringu  andmise päevale järgnevast päevast ja hoonestustasu tuleb maksta </w:t>
      </w:r>
      <w:del w:id="262" w:author="Inge Mehide - JUSTDIGI" w:date="2025-07-08T11:58:00Z" w16du:dateUtc="2025-07-08T08:58:00Z">
        <w:r w:rsidRPr="007D00FA">
          <w:rPr>
            <w:rFonts w:ascii="Times New Roman" w:hAnsi="Times New Roman" w:cs="Times New Roman"/>
            <w:szCs w:val="24"/>
          </w:rPr>
          <w:delText xml:space="preserve">vastavalt </w:delText>
        </w:r>
      </w:del>
      <w:r w:rsidR="00791AD0">
        <w:rPr>
          <w:rFonts w:ascii="Times New Roman" w:hAnsi="Times New Roman" w:cs="Times New Roman"/>
          <w:szCs w:val="24"/>
        </w:rPr>
        <w:t xml:space="preserve">käesoleva seadustiku </w:t>
      </w:r>
      <w:r w:rsidRPr="007D00FA">
        <w:rPr>
          <w:rFonts w:ascii="Times New Roman" w:hAnsi="Times New Roman" w:cs="Times New Roman"/>
          <w:szCs w:val="24"/>
        </w:rPr>
        <w:t>§ 113</w:t>
      </w:r>
      <w:r>
        <w:rPr>
          <w:rFonts w:ascii="Times New Roman" w:hAnsi="Times New Roman" w:cs="Times New Roman"/>
          <w:szCs w:val="24"/>
          <w:vertAlign w:val="superscript"/>
        </w:rPr>
        <w:t>21</w:t>
      </w:r>
      <w:r w:rsidRPr="007D00FA">
        <w:rPr>
          <w:rFonts w:ascii="Times New Roman" w:hAnsi="Times New Roman" w:cs="Times New Roman"/>
          <w:szCs w:val="24"/>
        </w:rPr>
        <w:t xml:space="preserve"> lõike</w:t>
      </w:r>
      <w:del w:id="263" w:author="Inge Mehide - JUSTDIGI" w:date="2025-07-08T11:58:00Z" w16du:dateUtc="2025-07-08T08:58:00Z">
        <w:r w:rsidRPr="007D00FA">
          <w:rPr>
            <w:rFonts w:ascii="Times New Roman" w:hAnsi="Times New Roman" w:cs="Times New Roman"/>
            <w:szCs w:val="24"/>
          </w:rPr>
          <w:delText>le</w:delText>
        </w:r>
      </w:del>
      <w:r w:rsidRPr="007D00FA">
        <w:rPr>
          <w:rFonts w:ascii="Times New Roman" w:hAnsi="Times New Roman" w:cs="Times New Roman"/>
          <w:szCs w:val="24"/>
        </w:rPr>
        <w:t xml:space="preserve"> 2</w:t>
      </w:r>
      <w:ins w:id="264" w:author="Inge Mehide - JUSTDIGI" w:date="2025-07-08T11:58:00Z" w16du:dateUtc="2025-07-08T08:58:00Z">
        <w:r w:rsidR="00CA59ED">
          <w:rPr>
            <w:rFonts w:ascii="Times New Roman" w:hAnsi="Times New Roman" w:cs="Times New Roman"/>
            <w:szCs w:val="24"/>
          </w:rPr>
          <w:t xml:space="preserve"> kohaselt</w:t>
        </w:r>
      </w:ins>
      <w:r w:rsidRPr="007D00FA">
        <w:rPr>
          <w:rFonts w:ascii="Times New Roman" w:hAnsi="Times New Roman" w:cs="Times New Roman"/>
          <w:szCs w:val="24"/>
        </w:rPr>
        <w:t>.</w:t>
      </w:r>
      <w:r>
        <w:rPr>
          <w:rFonts w:ascii="Times New Roman" w:hAnsi="Times New Roman" w:cs="Times New Roman"/>
          <w:szCs w:val="24"/>
        </w:rPr>
        <w:t>“;</w:t>
      </w:r>
      <w:r w:rsidRPr="007D00FA">
        <w:rPr>
          <w:rFonts w:ascii="Times New Roman" w:hAnsi="Times New Roman" w:cs="Times New Roman"/>
          <w:szCs w:val="24"/>
        </w:rPr>
        <w:t xml:space="preserve">    </w:t>
      </w:r>
    </w:p>
    <w:p w14:paraId="7080A317" w14:textId="77777777" w:rsidR="00C84E18" w:rsidRPr="002245F2" w:rsidRDefault="00C84E18" w:rsidP="002245F2">
      <w:pPr>
        <w:spacing w:after="0" w:line="240" w:lineRule="auto"/>
        <w:jc w:val="both"/>
        <w:rPr>
          <w:rFonts w:ascii="Times New Roman" w:hAnsi="Times New Roman" w:cs="Times New Roman"/>
          <w:szCs w:val="24"/>
        </w:rPr>
      </w:pPr>
    </w:p>
    <w:p w14:paraId="55577F70" w14:textId="3138742F" w:rsidR="006C7FD1" w:rsidRPr="002245F2" w:rsidRDefault="00E841C3"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3</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120 lõi</w:t>
      </w:r>
      <w:r w:rsidR="00B3616B">
        <w:rPr>
          <w:rFonts w:ascii="Times New Roman" w:hAnsi="Times New Roman" w:cs="Times New Roman"/>
          <w:szCs w:val="24"/>
        </w:rPr>
        <w:t>k</w:t>
      </w:r>
      <w:r w:rsidR="007B0BBF" w:rsidRPr="002245F2">
        <w:rPr>
          <w:rFonts w:ascii="Times New Roman" w:hAnsi="Times New Roman" w:cs="Times New Roman"/>
          <w:szCs w:val="24"/>
        </w:rPr>
        <w:t xml:space="preserve">e 1 </w:t>
      </w:r>
      <w:r w:rsidR="00BA34EB">
        <w:rPr>
          <w:rFonts w:ascii="Times New Roman" w:hAnsi="Times New Roman" w:cs="Times New Roman"/>
          <w:szCs w:val="24"/>
        </w:rPr>
        <w:t xml:space="preserve">teise lause sissejuhatav lauseosa </w:t>
      </w:r>
      <w:r w:rsidR="007B0BBF" w:rsidRPr="002245F2">
        <w:rPr>
          <w:rFonts w:ascii="Times New Roman" w:hAnsi="Times New Roman" w:cs="Times New Roman"/>
          <w:szCs w:val="24"/>
        </w:rPr>
        <w:t>muudetakse ja sõnastatakse järgmiselt:</w:t>
      </w:r>
    </w:p>
    <w:p w14:paraId="18C0CFA5" w14:textId="171E31A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„Ehitise püstitamiseks või laiendamiseks või käesoleva lõike punktis 1</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ja </w:t>
      </w:r>
      <w:r w:rsidRPr="00E02CF2">
        <w:rPr>
          <w:rFonts w:ascii="Times New Roman" w:hAnsi="Times New Roman" w:cs="Times New Roman"/>
          <w:szCs w:val="24"/>
        </w:rPr>
        <w:t>käesoleva paragrahvi</w:t>
      </w:r>
      <w:r w:rsidRPr="002245F2">
        <w:rPr>
          <w:rFonts w:ascii="Times New Roman" w:hAnsi="Times New Roman" w:cs="Times New Roman"/>
          <w:szCs w:val="24"/>
        </w:rPr>
        <w:t xml:space="preserve"> lõike 2 punktis 1 nimetatud juhul ehitise ümberehitamiseks antavad projekteerimistingimused või nende andmise kohustuse puudumise korral </w:t>
      </w:r>
      <w:del w:id="265" w:author="Inge Mehide - JUSTDIGI" w:date="2025-07-08T12:25:00Z" w16du:dateUtc="2025-07-08T09:25:00Z">
        <w:r w:rsidR="00E404F3">
          <w:rPr>
            <w:rFonts w:ascii="Times New Roman" w:hAnsi="Times New Roman" w:cs="Times New Roman"/>
            <w:szCs w:val="24"/>
          </w:rPr>
          <w:delText xml:space="preserve">esitatakse </w:delText>
        </w:r>
      </w:del>
      <w:r w:rsidRPr="002245F2">
        <w:rPr>
          <w:rFonts w:ascii="Times New Roman" w:hAnsi="Times New Roman" w:cs="Times New Roman"/>
          <w:szCs w:val="24"/>
        </w:rPr>
        <w:t xml:space="preserve">hoonestusloa eelnõu, ehitusloa </w:t>
      </w:r>
      <w:commentRangeStart w:id="266"/>
      <w:r w:rsidRPr="002245F2">
        <w:rPr>
          <w:rFonts w:ascii="Times New Roman" w:hAnsi="Times New Roman" w:cs="Times New Roman"/>
          <w:szCs w:val="24"/>
        </w:rPr>
        <w:t xml:space="preserve">taotlus </w:t>
      </w:r>
      <w:commentRangeEnd w:id="266"/>
      <w:r w:rsidR="007B2C5A" w:rsidRPr="002245F2">
        <w:rPr>
          <w:rStyle w:val="Kommentaariviide"/>
          <w:rFonts w:ascii="Times New Roman" w:hAnsi="Times New Roman" w:cs="Times New Roman"/>
          <w:sz w:val="24"/>
          <w:szCs w:val="24"/>
        </w:rPr>
        <w:commentReference w:id="266"/>
      </w:r>
      <w:r w:rsidRPr="002245F2">
        <w:rPr>
          <w:rFonts w:ascii="Times New Roman" w:hAnsi="Times New Roman" w:cs="Times New Roman"/>
          <w:szCs w:val="24"/>
        </w:rPr>
        <w:t xml:space="preserve">või </w:t>
      </w:r>
      <w:r w:rsidRPr="002245F2">
        <w:rPr>
          <w:rFonts w:ascii="Times New Roman" w:hAnsi="Times New Roman" w:cs="Times New Roman"/>
          <w:szCs w:val="24"/>
        </w:rPr>
        <w:lastRenderedPageBreak/>
        <w:t xml:space="preserve">ehitusteatis </w:t>
      </w:r>
      <w:ins w:id="267" w:author="Inge Mehide - JUSTDIGI" w:date="2025-07-08T12:25:00Z" w16du:dateUtc="2025-07-08T09:25:00Z">
        <w:r w:rsidR="00677A0A">
          <w:rPr>
            <w:rFonts w:ascii="Times New Roman" w:hAnsi="Times New Roman" w:cs="Times New Roman"/>
            <w:szCs w:val="24"/>
          </w:rPr>
          <w:t xml:space="preserve">esitatakse </w:t>
        </w:r>
      </w:ins>
      <w:r w:rsidRPr="002245F2">
        <w:rPr>
          <w:rFonts w:ascii="Times New Roman" w:hAnsi="Times New Roman" w:cs="Times New Roman"/>
          <w:szCs w:val="24"/>
        </w:rPr>
        <w:t>kooskõlastamiseks Kaitseministeeriumile või valdkonna eest vastutava ministri volitatud valitsusasutusele, kui:“;</w:t>
      </w:r>
    </w:p>
    <w:p w14:paraId="737D2684" w14:textId="392B3BD4" w:rsidR="00C84E18" w:rsidRPr="002245F2" w:rsidRDefault="00C84E18" w:rsidP="002245F2">
      <w:pPr>
        <w:spacing w:after="0" w:line="240" w:lineRule="auto"/>
        <w:jc w:val="both"/>
        <w:rPr>
          <w:rFonts w:ascii="Times New Roman" w:hAnsi="Times New Roman" w:cs="Times New Roman"/>
          <w:szCs w:val="24"/>
        </w:rPr>
      </w:pPr>
    </w:p>
    <w:p w14:paraId="4BC5DA9C" w14:textId="5DCDEDF0" w:rsidR="006C7FD1" w:rsidRDefault="00E37003"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4</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 124 tunnistatakse kehtetuks;</w:t>
      </w:r>
    </w:p>
    <w:p w14:paraId="2C1714BE" w14:textId="77777777" w:rsidR="00643C08" w:rsidRDefault="00643C08" w:rsidP="002245F2">
      <w:pPr>
        <w:spacing w:after="0" w:line="240" w:lineRule="auto"/>
        <w:jc w:val="both"/>
        <w:rPr>
          <w:rFonts w:ascii="Times New Roman" w:hAnsi="Times New Roman" w:cs="Times New Roman"/>
          <w:szCs w:val="24"/>
        </w:rPr>
      </w:pPr>
    </w:p>
    <w:p w14:paraId="71787F89" w14:textId="14A8CBED" w:rsidR="00643C08" w:rsidRDefault="00E37003" w:rsidP="002245F2">
      <w:pPr>
        <w:spacing w:after="0" w:line="240" w:lineRule="auto"/>
        <w:jc w:val="both"/>
        <w:rPr>
          <w:rFonts w:ascii="Times New Roman" w:hAnsi="Times New Roman" w:cs="Times New Roman"/>
          <w:szCs w:val="24"/>
        </w:rPr>
      </w:pPr>
      <w:r w:rsidRPr="00E37003">
        <w:rPr>
          <w:rFonts w:ascii="Times New Roman" w:hAnsi="Times New Roman" w:cs="Times New Roman"/>
          <w:b/>
          <w:bCs/>
          <w:szCs w:val="24"/>
        </w:rPr>
        <w:t>10</w:t>
      </w:r>
      <w:r w:rsidR="00F90A3B">
        <w:rPr>
          <w:rFonts w:ascii="Times New Roman" w:hAnsi="Times New Roman" w:cs="Times New Roman"/>
          <w:b/>
          <w:bCs/>
          <w:szCs w:val="24"/>
        </w:rPr>
        <w:t>5</w:t>
      </w:r>
      <w:r w:rsidR="00643C08" w:rsidRPr="00E37003">
        <w:rPr>
          <w:rFonts w:ascii="Times New Roman" w:hAnsi="Times New Roman" w:cs="Times New Roman"/>
          <w:b/>
          <w:bCs/>
          <w:szCs w:val="24"/>
        </w:rPr>
        <w:t>)</w:t>
      </w:r>
      <w:r w:rsidR="00643C08">
        <w:rPr>
          <w:rFonts w:ascii="Times New Roman" w:hAnsi="Times New Roman" w:cs="Times New Roman"/>
          <w:szCs w:val="24"/>
        </w:rPr>
        <w:t xml:space="preserve"> paragrahvi 125 lõike 1 punkt</w:t>
      </w:r>
      <w:commentRangeStart w:id="268"/>
      <w:del w:id="269" w:author="Inge Mehide - JUSTDIGI" w:date="2025-07-08T12:30:00Z" w16du:dateUtc="2025-07-08T09:30:00Z">
        <w:r w:rsidR="00643C08">
          <w:rPr>
            <w:rFonts w:ascii="Times New Roman" w:hAnsi="Times New Roman" w:cs="Times New Roman"/>
            <w:szCs w:val="24"/>
          </w:rPr>
          <w:delText>i</w:delText>
        </w:r>
      </w:del>
      <w:commentRangeEnd w:id="268"/>
      <w:r w:rsidR="00FA79A4">
        <w:rPr>
          <w:rStyle w:val="Kommentaariviide"/>
          <w:rFonts w:ascii="Times New Roman" w:hAnsi="Times New Roman" w:cs="Times New Roman"/>
          <w:sz w:val="24"/>
          <w:szCs w:val="24"/>
        </w:rPr>
        <w:commentReference w:id="268"/>
      </w:r>
      <w:r w:rsidR="00643C08">
        <w:rPr>
          <w:rFonts w:ascii="Times New Roman" w:hAnsi="Times New Roman" w:cs="Times New Roman"/>
          <w:szCs w:val="24"/>
        </w:rPr>
        <w:t xml:space="preserve"> 3 muudetakse ja sõnastatakse järgmiselt:</w:t>
      </w:r>
    </w:p>
    <w:p w14:paraId="37BF3C5A" w14:textId="4B9071AF" w:rsidR="00643C08" w:rsidRPr="002245F2" w:rsidRDefault="00643C08" w:rsidP="002245F2">
      <w:pPr>
        <w:spacing w:after="0" w:line="240" w:lineRule="auto"/>
        <w:jc w:val="both"/>
        <w:rPr>
          <w:rFonts w:ascii="Times New Roman" w:hAnsi="Times New Roman" w:cs="Times New Roman"/>
          <w:szCs w:val="24"/>
        </w:rPr>
      </w:pPr>
      <w:r>
        <w:rPr>
          <w:rFonts w:ascii="Times New Roman" w:hAnsi="Times New Roman" w:cs="Times New Roman"/>
          <w:szCs w:val="24"/>
        </w:rPr>
        <w:t>„</w:t>
      </w:r>
      <w:r w:rsidRPr="00643C08">
        <w:rPr>
          <w:rFonts w:ascii="Times New Roman" w:hAnsi="Times New Roman" w:cs="Times New Roman"/>
          <w:szCs w:val="24"/>
        </w:rPr>
        <w:t>3) tehtud tööde kirjeldus, sealhulgas puurimismeetodi ja isolatsiooni tegemise kirjeldus;“;</w:t>
      </w:r>
      <w:r>
        <w:rPr>
          <w:rFonts w:ascii="Times New Roman" w:hAnsi="Times New Roman" w:cs="Times New Roman"/>
          <w:szCs w:val="24"/>
        </w:rPr>
        <w:t xml:space="preserve"> </w:t>
      </w:r>
    </w:p>
    <w:p w14:paraId="3EC8BC0B" w14:textId="77777777" w:rsidR="00C84E18" w:rsidRPr="002245F2" w:rsidRDefault="00C84E18" w:rsidP="002245F2">
      <w:pPr>
        <w:spacing w:after="0" w:line="240" w:lineRule="auto"/>
        <w:jc w:val="both"/>
        <w:rPr>
          <w:rFonts w:ascii="Times New Roman" w:hAnsi="Times New Roman" w:cs="Times New Roman"/>
          <w:szCs w:val="24"/>
        </w:rPr>
      </w:pPr>
    </w:p>
    <w:p w14:paraId="006075BB" w14:textId="3EBF65F6"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126 lõike 2 punkt 1 tunnistatakse kehtetuks;</w:t>
      </w:r>
    </w:p>
    <w:p w14:paraId="55B8E4AF" w14:textId="77777777" w:rsidR="00C84E18" w:rsidRPr="002245F2" w:rsidRDefault="00C84E18" w:rsidP="002245F2">
      <w:pPr>
        <w:spacing w:after="0" w:line="240" w:lineRule="auto"/>
        <w:jc w:val="both"/>
        <w:rPr>
          <w:rFonts w:ascii="Times New Roman" w:hAnsi="Times New Roman" w:cs="Times New Roman"/>
          <w:szCs w:val="24"/>
        </w:rPr>
      </w:pPr>
    </w:p>
    <w:p w14:paraId="0F913F5C" w14:textId="4FB76F2D"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126 lõike 6 punktist 4 jäetakse välja tekstiosa „puurkaevu või -augu asukoha kooskõlastamise,“;</w:t>
      </w:r>
    </w:p>
    <w:p w14:paraId="323D610C" w14:textId="77777777" w:rsidR="00C84E18" w:rsidRPr="002245F2" w:rsidRDefault="00C84E18" w:rsidP="002245F2">
      <w:pPr>
        <w:spacing w:after="0" w:line="240" w:lineRule="auto"/>
        <w:jc w:val="both"/>
        <w:rPr>
          <w:rFonts w:ascii="Times New Roman" w:hAnsi="Times New Roman" w:cs="Times New Roman"/>
          <w:szCs w:val="24"/>
        </w:rPr>
      </w:pPr>
    </w:p>
    <w:p w14:paraId="52385748" w14:textId="4B30DEE6"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128 lõige 4 tunnistatakse kehtetuks;</w:t>
      </w:r>
    </w:p>
    <w:p w14:paraId="3D9C8FEA" w14:textId="77777777" w:rsidR="00C84E18" w:rsidRPr="002245F2" w:rsidRDefault="00C84E18" w:rsidP="002245F2">
      <w:pPr>
        <w:spacing w:after="0" w:line="240" w:lineRule="auto"/>
        <w:jc w:val="both"/>
        <w:rPr>
          <w:rFonts w:ascii="Times New Roman" w:hAnsi="Times New Roman" w:cs="Times New Roman"/>
          <w:szCs w:val="24"/>
        </w:rPr>
      </w:pPr>
    </w:p>
    <w:p w14:paraId="56794977" w14:textId="2CE3F752"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F90A3B">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129 tekstist jäetakse välja tekstiosa „ja kohaliku omavalitsuse üksust“;</w:t>
      </w:r>
    </w:p>
    <w:p w14:paraId="403ACF36" w14:textId="77777777" w:rsidR="00C84E18" w:rsidRPr="002245F2" w:rsidRDefault="00C84E18" w:rsidP="002245F2">
      <w:pPr>
        <w:spacing w:after="0" w:line="240" w:lineRule="auto"/>
        <w:jc w:val="both"/>
        <w:rPr>
          <w:rFonts w:ascii="Times New Roman" w:hAnsi="Times New Roman" w:cs="Times New Roman"/>
          <w:szCs w:val="24"/>
        </w:rPr>
      </w:pPr>
    </w:p>
    <w:p w14:paraId="06044442" w14:textId="4093CF7E" w:rsidR="006C7FD1" w:rsidRPr="002245F2" w:rsidRDefault="002665BA" w:rsidP="002245F2">
      <w:pPr>
        <w:spacing w:after="0" w:line="240" w:lineRule="auto"/>
        <w:jc w:val="both"/>
        <w:rPr>
          <w:rFonts w:ascii="Times New Roman" w:hAnsi="Times New Roman" w:cs="Times New Roman"/>
          <w:szCs w:val="24"/>
        </w:rPr>
      </w:pPr>
      <w:r>
        <w:rPr>
          <w:rFonts w:ascii="Times New Roman" w:hAnsi="Times New Roman" w:cs="Times New Roman"/>
          <w:b/>
          <w:szCs w:val="24"/>
        </w:rPr>
        <w:t>1</w:t>
      </w:r>
      <w:r w:rsidR="00F90A3B">
        <w:rPr>
          <w:rFonts w:ascii="Times New Roman" w:hAnsi="Times New Roman" w:cs="Times New Roman"/>
          <w:b/>
          <w:szCs w:val="24"/>
        </w:rPr>
        <w:t>10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130 lõike 2 punkti 6 täiendatakse pärast tekstiosa „ja kaitsmise“ tekstiosaga „ning kohaliku tee kaitsevööndi“;</w:t>
      </w:r>
    </w:p>
    <w:p w14:paraId="1934860F" w14:textId="77777777" w:rsidR="005D7D77" w:rsidRPr="002245F2" w:rsidRDefault="005D7D77" w:rsidP="002245F2">
      <w:pPr>
        <w:spacing w:after="0" w:line="240" w:lineRule="auto"/>
        <w:jc w:val="both"/>
        <w:rPr>
          <w:rFonts w:ascii="Times New Roman" w:hAnsi="Times New Roman" w:cs="Times New Roman"/>
          <w:szCs w:val="24"/>
        </w:rPr>
      </w:pPr>
    </w:p>
    <w:p w14:paraId="686A1163" w14:textId="70DAA85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F90A3B">
        <w:rPr>
          <w:rFonts w:ascii="Times New Roman" w:hAnsi="Times New Roman" w:cs="Times New Roman"/>
          <w:b/>
          <w:szCs w:val="24"/>
        </w:rPr>
        <w:t>11</w:t>
      </w:r>
      <w:r w:rsidRPr="002245F2">
        <w:rPr>
          <w:rFonts w:ascii="Times New Roman" w:hAnsi="Times New Roman" w:cs="Times New Roman"/>
          <w:b/>
          <w:szCs w:val="24"/>
        </w:rPr>
        <w:t xml:space="preserve">) </w:t>
      </w:r>
      <w:r w:rsidRPr="002245F2">
        <w:rPr>
          <w:rFonts w:ascii="Times New Roman" w:hAnsi="Times New Roman" w:cs="Times New Roman"/>
          <w:szCs w:val="24"/>
        </w:rPr>
        <w:t>paragrahvi 130 lõike 3 punkt</w:t>
      </w:r>
      <w:r w:rsidR="008226A3">
        <w:rPr>
          <w:rFonts w:ascii="Times New Roman" w:hAnsi="Times New Roman" w:cs="Times New Roman"/>
          <w:szCs w:val="24"/>
        </w:rPr>
        <w:t>is</w:t>
      </w:r>
      <w:r w:rsidRPr="002245F2">
        <w:rPr>
          <w:rFonts w:ascii="Times New Roman" w:hAnsi="Times New Roman" w:cs="Times New Roman"/>
          <w:szCs w:val="24"/>
        </w:rPr>
        <w:t xml:space="preserve"> 2 </w:t>
      </w:r>
      <w:r w:rsidR="008226A3">
        <w:rPr>
          <w:rFonts w:ascii="Times New Roman" w:hAnsi="Times New Roman" w:cs="Times New Roman"/>
          <w:szCs w:val="24"/>
        </w:rPr>
        <w:t>asendatakse sõna „kasutusjärgse“ tekstiosaga</w:t>
      </w:r>
      <w:r w:rsidRPr="002245F2">
        <w:rPr>
          <w:rFonts w:ascii="Times New Roman" w:hAnsi="Times New Roman" w:cs="Times New Roman"/>
          <w:szCs w:val="24"/>
        </w:rPr>
        <w:t xml:space="preserve"> </w:t>
      </w:r>
      <w:r w:rsidR="008226A3">
        <w:rPr>
          <w:rFonts w:ascii="Times New Roman" w:hAnsi="Times New Roman" w:cs="Times New Roman"/>
          <w:szCs w:val="24"/>
        </w:rPr>
        <w:t>„</w:t>
      </w:r>
      <w:r w:rsidRPr="002245F2">
        <w:rPr>
          <w:rFonts w:ascii="Times New Roman" w:hAnsi="Times New Roman" w:cs="Times New Roman"/>
          <w:szCs w:val="24"/>
        </w:rPr>
        <w:t>kasutusele võtmise järgse“;</w:t>
      </w:r>
    </w:p>
    <w:p w14:paraId="177CA11D" w14:textId="77777777" w:rsidR="00C84E18" w:rsidRPr="002245F2" w:rsidRDefault="00C84E18" w:rsidP="002245F2">
      <w:pPr>
        <w:spacing w:after="0" w:line="240" w:lineRule="auto"/>
        <w:jc w:val="both"/>
        <w:rPr>
          <w:rFonts w:ascii="Times New Roman" w:hAnsi="Times New Roman" w:cs="Times New Roman"/>
          <w:szCs w:val="24"/>
        </w:rPr>
      </w:pPr>
    </w:p>
    <w:p w14:paraId="0DAEA6F8" w14:textId="0F7A13CA" w:rsidR="006C7FD1" w:rsidRPr="002245F2" w:rsidRDefault="007B0BBF" w:rsidP="006542CD">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2665BA">
        <w:rPr>
          <w:rFonts w:ascii="Times New Roman" w:hAnsi="Times New Roman" w:cs="Times New Roman"/>
          <w:b/>
          <w:szCs w:val="24"/>
        </w:rPr>
        <w:t>1</w:t>
      </w:r>
      <w:r w:rsidR="00F90A3B">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paragrahvi 130 lõike 3 punkt</w:t>
      </w:r>
      <w:r w:rsidR="006542CD">
        <w:rPr>
          <w:rFonts w:ascii="Times New Roman" w:hAnsi="Times New Roman" w:cs="Times New Roman"/>
          <w:szCs w:val="24"/>
        </w:rPr>
        <w:t>is</w:t>
      </w:r>
      <w:r w:rsidRPr="002245F2">
        <w:rPr>
          <w:rFonts w:ascii="Times New Roman" w:hAnsi="Times New Roman" w:cs="Times New Roman"/>
          <w:szCs w:val="24"/>
        </w:rPr>
        <w:t xml:space="preserve"> 5</w:t>
      </w:r>
      <w:r w:rsidR="006542CD">
        <w:rPr>
          <w:rFonts w:ascii="Times New Roman" w:hAnsi="Times New Roman" w:cs="Times New Roman"/>
          <w:szCs w:val="24"/>
        </w:rPr>
        <w:t xml:space="preserve"> asendatakse sõna „seaduse“ sõnaga „seadustiku“;</w:t>
      </w:r>
      <w:r w:rsidRPr="002245F2">
        <w:rPr>
          <w:rFonts w:ascii="Times New Roman" w:hAnsi="Times New Roman" w:cs="Times New Roman"/>
          <w:szCs w:val="24"/>
        </w:rPr>
        <w:t xml:space="preserve"> </w:t>
      </w:r>
    </w:p>
    <w:p w14:paraId="622A2388" w14:textId="77777777" w:rsidR="00C84E18" w:rsidRPr="002245F2" w:rsidRDefault="00C84E18" w:rsidP="002245F2">
      <w:pPr>
        <w:spacing w:after="0" w:line="240" w:lineRule="auto"/>
        <w:jc w:val="both"/>
        <w:rPr>
          <w:rFonts w:ascii="Times New Roman" w:hAnsi="Times New Roman" w:cs="Times New Roman"/>
          <w:szCs w:val="24"/>
        </w:rPr>
      </w:pPr>
    </w:p>
    <w:p w14:paraId="00483F5B" w14:textId="5955F22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FC5963">
        <w:rPr>
          <w:rFonts w:ascii="Times New Roman" w:hAnsi="Times New Roman" w:cs="Times New Roman"/>
          <w:b/>
          <w:szCs w:val="24"/>
        </w:rPr>
        <w:t>1</w:t>
      </w:r>
      <w:r w:rsidR="00F90A3B">
        <w:rPr>
          <w:rFonts w:ascii="Times New Roman" w:hAnsi="Times New Roman" w:cs="Times New Roman"/>
          <w:b/>
          <w:szCs w:val="24"/>
        </w:rPr>
        <w:t>3</w:t>
      </w:r>
      <w:r w:rsidRPr="002245F2">
        <w:rPr>
          <w:rFonts w:ascii="Times New Roman" w:hAnsi="Times New Roman" w:cs="Times New Roman"/>
          <w:b/>
          <w:szCs w:val="24"/>
        </w:rPr>
        <w:t xml:space="preserve">) </w:t>
      </w:r>
      <w:r w:rsidRPr="002245F2">
        <w:rPr>
          <w:rFonts w:ascii="Times New Roman" w:hAnsi="Times New Roman" w:cs="Times New Roman"/>
          <w:szCs w:val="24"/>
        </w:rPr>
        <w:t>paragrahvi 130 lõike 3 punkt 7 muudetakse ja sõnastatakse järgmiselt:</w:t>
      </w:r>
    </w:p>
    <w:p w14:paraId="6EB32F91" w14:textId="77777777"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„7) kasutuses oleva ehitise või selle osa ligipääsetavuse nõuetele vastavuse kontrollimine;“;</w:t>
      </w:r>
    </w:p>
    <w:p w14:paraId="0EF6FF21" w14:textId="77777777" w:rsidR="00934583" w:rsidRDefault="00934583" w:rsidP="002245F2">
      <w:pPr>
        <w:spacing w:after="0" w:line="240" w:lineRule="auto"/>
        <w:jc w:val="both"/>
        <w:rPr>
          <w:rFonts w:ascii="Times New Roman" w:hAnsi="Times New Roman" w:cs="Times New Roman"/>
          <w:szCs w:val="24"/>
        </w:rPr>
      </w:pPr>
    </w:p>
    <w:p w14:paraId="6A78EBED" w14:textId="4CC7A9EE" w:rsidR="00934583" w:rsidRDefault="00934583" w:rsidP="002245F2">
      <w:pPr>
        <w:spacing w:after="0" w:line="240" w:lineRule="auto"/>
        <w:jc w:val="both"/>
        <w:rPr>
          <w:rFonts w:ascii="Times New Roman" w:hAnsi="Times New Roman" w:cs="Times New Roman"/>
          <w:szCs w:val="24"/>
        </w:rPr>
      </w:pPr>
      <w:r w:rsidRPr="007874D4">
        <w:rPr>
          <w:rFonts w:ascii="Times New Roman" w:hAnsi="Times New Roman" w:cs="Times New Roman"/>
          <w:b/>
          <w:bCs/>
          <w:szCs w:val="24"/>
        </w:rPr>
        <w:t>1</w:t>
      </w:r>
      <w:r w:rsidR="00FC5963">
        <w:rPr>
          <w:rFonts w:ascii="Times New Roman" w:hAnsi="Times New Roman" w:cs="Times New Roman"/>
          <w:b/>
          <w:bCs/>
          <w:szCs w:val="24"/>
        </w:rPr>
        <w:t>1</w:t>
      </w:r>
      <w:r w:rsidR="00F90A3B">
        <w:rPr>
          <w:rFonts w:ascii="Times New Roman" w:hAnsi="Times New Roman" w:cs="Times New Roman"/>
          <w:b/>
          <w:bCs/>
          <w:szCs w:val="24"/>
        </w:rPr>
        <w:t>4</w:t>
      </w:r>
      <w:r w:rsidRPr="007874D4">
        <w:rPr>
          <w:rFonts w:ascii="Times New Roman" w:hAnsi="Times New Roman" w:cs="Times New Roman"/>
          <w:b/>
          <w:bCs/>
          <w:szCs w:val="24"/>
        </w:rPr>
        <w:t>)</w:t>
      </w:r>
      <w:r>
        <w:rPr>
          <w:rFonts w:ascii="Times New Roman" w:hAnsi="Times New Roman" w:cs="Times New Roman"/>
          <w:szCs w:val="24"/>
        </w:rPr>
        <w:t xml:space="preserve"> paragrahvi 132 lõi</w:t>
      </w:r>
      <w:r w:rsidR="003055C3">
        <w:rPr>
          <w:rFonts w:ascii="Times New Roman" w:hAnsi="Times New Roman" w:cs="Times New Roman"/>
          <w:szCs w:val="24"/>
        </w:rPr>
        <w:t>k</w:t>
      </w:r>
      <w:r>
        <w:rPr>
          <w:rFonts w:ascii="Times New Roman" w:hAnsi="Times New Roman" w:cs="Times New Roman"/>
          <w:szCs w:val="24"/>
        </w:rPr>
        <w:t>e 3</w:t>
      </w:r>
      <w:r w:rsidR="00D940CC">
        <w:rPr>
          <w:rFonts w:ascii="Times New Roman" w:hAnsi="Times New Roman" w:cs="Times New Roman"/>
          <w:szCs w:val="24"/>
        </w:rPr>
        <w:t xml:space="preserve"> punkt 3</w:t>
      </w:r>
      <w:r>
        <w:rPr>
          <w:rFonts w:ascii="Times New Roman" w:hAnsi="Times New Roman" w:cs="Times New Roman"/>
          <w:szCs w:val="24"/>
        </w:rPr>
        <w:t xml:space="preserve"> muudetakse ja sõnastatakse järgmiselt:</w:t>
      </w:r>
    </w:p>
    <w:p w14:paraId="2FD6D1D1" w14:textId="79A89205" w:rsidR="00934583" w:rsidRPr="002245F2" w:rsidRDefault="00934583" w:rsidP="002245F2">
      <w:pPr>
        <w:spacing w:after="0" w:line="240" w:lineRule="auto"/>
        <w:jc w:val="both"/>
        <w:rPr>
          <w:rFonts w:ascii="Times New Roman" w:hAnsi="Times New Roman" w:cs="Times New Roman"/>
          <w:szCs w:val="24"/>
        </w:rPr>
      </w:pPr>
      <w:r>
        <w:rPr>
          <w:rFonts w:ascii="Times New Roman" w:hAnsi="Times New Roman" w:cs="Times New Roman"/>
          <w:szCs w:val="24"/>
        </w:rPr>
        <w:t xml:space="preserve">„3) </w:t>
      </w:r>
      <w:r w:rsidR="007874D4" w:rsidRPr="007874D4">
        <w:rPr>
          <w:rFonts w:ascii="Times New Roman" w:hAnsi="Times New Roman" w:cs="Times New Roman"/>
          <w:szCs w:val="24"/>
        </w:rPr>
        <w:t>ehitise lammutamise</w:t>
      </w:r>
      <w:ins w:id="270" w:author="Inge Mehide - JUSTDIGI" w:date="2025-07-08T13:15:00Z" w16du:dateUtc="2025-07-08T10:15:00Z">
        <w:r w:rsidR="00836940">
          <w:rPr>
            <w:rFonts w:ascii="Times New Roman" w:hAnsi="Times New Roman" w:cs="Times New Roman"/>
            <w:szCs w:val="24"/>
          </w:rPr>
          <w:t>ks</w:t>
        </w:r>
      </w:ins>
      <w:del w:id="271" w:author="Inge Mehide - JUSTDIGI" w:date="2025-07-08T13:15:00Z" w16du:dateUtc="2025-07-08T10:15:00Z">
        <w:r w:rsidR="007874D4" w:rsidRPr="007874D4" w:rsidDel="00836940">
          <w:rPr>
            <w:rFonts w:ascii="Times New Roman" w:hAnsi="Times New Roman" w:cs="Times New Roman"/>
            <w:szCs w:val="24"/>
          </w:rPr>
          <w:delText>le</w:delText>
        </w:r>
      </w:del>
      <w:r w:rsidR="007874D4" w:rsidRPr="007874D4">
        <w:rPr>
          <w:rFonts w:ascii="Times New Roman" w:hAnsi="Times New Roman" w:cs="Times New Roman"/>
          <w:szCs w:val="24"/>
        </w:rPr>
        <w:t xml:space="preserve"> kehtestatud tähtaeg on saabunud ning </w:t>
      </w:r>
      <w:r w:rsidR="00BA16AD">
        <w:rPr>
          <w:rFonts w:ascii="Times New Roman" w:hAnsi="Times New Roman" w:cs="Times New Roman"/>
          <w:szCs w:val="24"/>
        </w:rPr>
        <w:t>uu</w:t>
      </w:r>
      <w:r w:rsidR="00D940CC">
        <w:rPr>
          <w:rFonts w:ascii="Times New Roman" w:hAnsi="Times New Roman" w:cs="Times New Roman"/>
          <w:szCs w:val="24"/>
        </w:rPr>
        <w:t>e tähtaja määramine ei ole võimalik</w:t>
      </w:r>
      <w:r w:rsidR="007874D4">
        <w:rPr>
          <w:rFonts w:ascii="Times New Roman" w:hAnsi="Times New Roman" w:cs="Times New Roman"/>
          <w:szCs w:val="24"/>
        </w:rPr>
        <w:t>;“;</w:t>
      </w:r>
    </w:p>
    <w:p w14:paraId="264C866D" w14:textId="77777777" w:rsidR="00C84E18" w:rsidRPr="002245F2" w:rsidRDefault="00C84E18" w:rsidP="002245F2">
      <w:pPr>
        <w:spacing w:after="0" w:line="240" w:lineRule="auto"/>
        <w:jc w:val="both"/>
        <w:rPr>
          <w:rFonts w:ascii="Times New Roman" w:hAnsi="Times New Roman" w:cs="Times New Roman"/>
          <w:szCs w:val="24"/>
        </w:rPr>
      </w:pPr>
    </w:p>
    <w:p w14:paraId="6B34BFA4" w14:textId="22CEEC60"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FC5963">
        <w:rPr>
          <w:rFonts w:ascii="Times New Roman" w:hAnsi="Times New Roman" w:cs="Times New Roman"/>
          <w:b/>
          <w:szCs w:val="24"/>
        </w:rPr>
        <w:t>1</w:t>
      </w:r>
      <w:r w:rsidR="00F90A3B">
        <w:rPr>
          <w:rFonts w:ascii="Times New Roman" w:hAnsi="Times New Roman" w:cs="Times New Roman"/>
          <w:b/>
          <w:szCs w:val="24"/>
        </w:rPr>
        <w:t>5</w:t>
      </w:r>
      <w:r w:rsidRPr="002245F2">
        <w:rPr>
          <w:rFonts w:ascii="Times New Roman" w:hAnsi="Times New Roman" w:cs="Times New Roman"/>
          <w:b/>
          <w:szCs w:val="24"/>
        </w:rPr>
        <w:t xml:space="preserve">) </w:t>
      </w:r>
      <w:r w:rsidRPr="002245F2">
        <w:rPr>
          <w:rFonts w:ascii="Times New Roman" w:hAnsi="Times New Roman" w:cs="Times New Roman"/>
          <w:szCs w:val="24"/>
        </w:rPr>
        <w:t>paragrahvi 132 täiendatakse lõikega 4 järgmises sõnastuses:</w:t>
      </w:r>
    </w:p>
    <w:p w14:paraId="2AEE4C5B" w14:textId="5A80188B" w:rsidR="00C84E18"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 Korrakaitse</w:t>
      </w:r>
      <w:r w:rsidRPr="00E02CF2">
        <w:rPr>
          <w:rFonts w:ascii="Times New Roman" w:hAnsi="Times New Roman" w:cs="Times New Roman"/>
          <w:szCs w:val="24"/>
        </w:rPr>
        <w:t>organil</w:t>
      </w:r>
      <w:r w:rsidRPr="002245F2">
        <w:rPr>
          <w:rFonts w:ascii="Times New Roman" w:hAnsi="Times New Roman" w:cs="Times New Roman"/>
          <w:szCs w:val="24"/>
        </w:rPr>
        <w:t xml:space="preserve"> on õigus korrarikkumise väljaselgitamiseks peatada ehitise ehitamine või selle kasutamine ka ohukahtluse korral.“;</w:t>
      </w:r>
    </w:p>
    <w:p w14:paraId="50613AA9" w14:textId="77777777" w:rsidR="00015BAA" w:rsidRPr="002245F2" w:rsidRDefault="00015BAA" w:rsidP="002245F2">
      <w:pPr>
        <w:spacing w:after="0" w:line="240" w:lineRule="auto"/>
        <w:jc w:val="both"/>
        <w:rPr>
          <w:rFonts w:ascii="Times New Roman" w:hAnsi="Times New Roman" w:cs="Times New Roman"/>
          <w:szCs w:val="24"/>
        </w:rPr>
      </w:pPr>
    </w:p>
    <w:p w14:paraId="4EE43A49" w14:textId="774EDB57" w:rsidR="00015BAA" w:rsidRPr="002245F2" w:rsidRDefault="00015BAA" w:rsidP="002245F2">
      <w:pPr>
        <w:spacing w:after="0" w:line="240" w:lineRule="auto"/>
        <w:jc w:val="both"/>
        <w:rPr>
          <w:rFonts w:ascii="Times New Roman" w:hAnsi="Times New Roman" w:cs="Times New Roman"/>
          <w:szCs w:val="24"/>
        </w:rPr>
      </w:pPr>
      <w:r w:rsidRPr="002245F2">
        <w:rPr>
          <w:rFonts w:ascii="Times New Roman" w:hAnsi="Times New Roman" w:cs="Times New Roman"/>
          <w:b/>
          <w:bCs/>
          <w:szCs w:val="24"/>
        </w:rPr>
        <w:t>1</w:t>
      </w:r>
      <w:r w:rsidR="00FC5963">
        <w:rPr>
          <w:rFonts w:ascii="Times New Roman" w:hAnsi="Times New Roman" w:cs="Times New Roman"/>
          <w:b/>
          <w:bCs/>
          <w:szCs w:val="24"/>
        </w:rPr>
        <w:t>1</w:t>
      </w:r>
      <w:r w:rsidR="00F90A3B">
        <w:rPr>
          <w:rFonts w:ascii="Times New Roman" w:hAnsi="Times New Roman" w:cs="Times New Roman"/>
          <w:b/>
          <w:bCs/>
          <w:szCs w:val="24"/>
        </w:rPr>
        <w:t>6</w:t>
      </w:r>
      <w:r w:rsidRPr="002245F2">
        <w:rPr>
          <w:rFonts w:ascii="Times New Roman" w:hAnsi="Times New Roman" w:cs="Times New Roman"/>
          <w:b/>
          <w:bCs/>
          <w:szCs w:val="24"/>
        </w:rPr>
        <w:t>)</w:t>
      </w:r>
      <w:r w:rsidRPr="002245F2">
        <w:rPr>
          <w:rFonts w:ascii="Times New Roman" w:hAnsi="Times New Roman" w:cs="Times New Roman"/>
          <w:szCs w:val="24"/>
        </w:rPr>
        <w:t xml:space="preserve"> </w:t>
      </w:r>
      <w:r w:rsidR="0099683C">
        <w:rPr>
          <w:rFonts w:ascii="Times New Roman" w:hAnsi="Times New Roman" w:cs="Times New Roman"/>
          <w:szCs w:val="24"/>
        </w:rPr>
        <w:t xml:space="preserve">seadustiku normitehnilisest märkusest </w:t>
      </w:r>
      <w:r w:rsidRPr="002245F2">
        <w:rPr>
          <w:rFonts w:ascii="Times New Roman" w:hAnsi="Times New Roman" w:cs="Times New Roman"/>
          <w:szCs w:val="24"/>
        </w:rPr>
        <w:t>jäetakse välja tekstiosa „</w:t>
      </w:r>
      <w:bookmarkStart w:id="272" w:name="_Hlk188262132"/>
      <w:r w:rsidRPr="002245F2">
        <w:rPr>
          <w:rFonts w:ascii="Times New Roman" w:hAnsi="Times New Roman" w:cs="Times New Roman"/>
          <w:szCs w:val="24"/>
        </w:rPr>
        <w:t>Euroopa Parlamendi ja nõukogu direktiiv 2014/33/EL lifte ja lifti ohutusseadiseid käsitlevate liikmesriikide õigusaktide ühtlustamise kohta</w:t>
      </w:r>
      <w:bookmarkEnd w:id="272"/>
      <w:r w:rsidRPr="002245F2">
        <w:rPr>
          <w:rFonts w:ascii="Times New Roman" w:hAnsi="Times New Roman" w:cs="Times New Roman"/>
          <w:szCs w:val="24"/>
        </w:rPr>
        <w:t xml:space="preserve"> (ELT L 96, 29.03.2014, lk 251–308)“;</w:t>
      </w:r>
    </w:p>
    <w:p w14:paraId="0D952687" w14:textId="77777777" w:rsidR="003E609C" w:rsidRPr="002245F2" w:rsidRDefault="003E609C" w:rsidP="002245F2">
      <w:pPr>
        <w:spacing w:after="0" w:line="240" w:lineRule="auto"/>
        <w:jc w:val="both"/>
        <w:rPr>
          <w:rFonts w:ascii="Times New Roman" w:hAnsi="Times New Roman" w:cs="Times New Roman"/>
          <w:szCs w:val="24"/>
        </w:rPr>
      </w:pPr>
    </w:p>
    <w:p w14:paraId="2B7EC93E" w14:textId="274188DA" w:rsidR="003E609C" w:rsidRDefault="003E609C" w:rsidP="002245F2">
      <w:pPr>
        <w:spacing w:after="0" w:line="240" w:lineRule="auto"/>
        <w:jc w:val="both"/>
        <w:rPr>
          <w:rFonts w:ascii="Times New Roman" w:hAnsi="Times New Roman" w:cs="Times New Roman"/>
          <w:szCs w:val="24"/>
        </w:rPr>
      </w:pPr>
      <w:r w:rsidRPr="002245F2">
        <w:rPr>
          <w:rFonts w:ascii="Times New Roman" w:hAnsi="Times New Roman" w:cs="Times New Roman"/>
          <w:b/>
          <w:bCs/>
          <w:szCs w:val="24"/>
        </w:rPr>
        <w:t>1</w:t>
      </w:r>
      <w:r w:rsidR="00FC5963">
        <w:rPr>
          <w:rFonts w:ascii="Times New Roman" w:hAnsi="Times New Roman" w:cs="Times New Roman"/>
          <w:b/>
          <w:bCs/>
          <w:szCs w:val="24"/>
        </w:rPr>
        <w:t>1</w:t>
      </w:r>
      <w:r w:rsidR="00F90A3B">
        <w:rPr>
          <w:rFonts w:ascii="Times New Roman" w:hAnsi="Times New Roman" w:cs="Times New Roman"/>
          <w:b/>
          <w:bCs/>
          <w:szCs w:val="24"/>
        </w:rPr>
        <w:t>7</w:t>
      </w:r>
      <w:r w:rsidRPr="002245F2">
        <w:rPr>
          <w:rFonts w:ascii="Times New Roman" w:hAnsi="Times New Roman" w:cs="Times New Roman"/>
          <w:b/>
          <w:bCs/>
          <w:szCs w:val="24"/>
        </w:rPr>
        <w:t>)</w:t>
      </w:r>
      <w:r w:rsidRPr="002245F2">
        <w:rPr>
          <w:rFonts w:ascii="Times New Roman" w:hAnsi="Times New Roman" w:cs="Times New Roman"/>
          <w:szCs w:val="24"/>
        </w:rPr>
        <w:t xml:space="preserve"> seadustiku lisa</w:t>
      </w:r>
      <w:r w:rsidR="00016213">
        <w:rPr>
          <w:rFonts w:ascii="Times New Roman" w:hAnsi="Times New Roman" w:cs="Times New Roman"/>
          <w:szCs w:val="24"/>
        </w:rPr>
        <w:t>d</w:t>
      </w:r>
      <w:r w:rsidRPr="002245F2">
        <w:rPr>
          <w:rFonts w:ascii="Times New Roman" w:hAnsi="Times New Roman" w:cs="Times New Roman"/>
          <w:szCs w:val="24"/>
        </w:rPr>
        <w:t xml:space="preserve"> 1</w:t>
      </w:r>
      <w:r w:rsidR="00016213">
        <w:rPr>
          <w:rFonts w:ascii="Times New Roman" w:hAnsi="Times New Roman" w:cs="Times New Roman"/>
          <w:szCs w:val="24"/>
        </w:rPr>
        <w:t xml:space="preserve"> ja 2</w:t>
      </w:r>
      <w:r w:rsidRPr="002245F2">
        <w:rPr>
          <w:rFonts w:ascii="Times New Roman" w:hAnsi="Times New Roman" w:cs="Times New Roman"/>
          <w:szCs w:val="24"/>
        </w:rPr>
        <w:t xml:space="preserve"> </w:t>
      </w:r>
      <w:r w:rsidR="00053132">
        <w:rPr>
          <w:rFonts w:ascii="Times New Roman" w:hAnsi="Times New Roman" w:cs="Times New Roman"/>
          <w:szCs w:val="24"/>
        </w:rPr>
        <w:t xml:space="preserve">kehtestatakse uues </w:t>
      </w:r>
      <w:r w:rsidR="00053132" w:rsidRPr="00016213">
        <w:rPr>
          <w:rFonts w:ascii="Times New Roman" w:hAnsi="Times New Roman" w:cs="Times New Roman"/>
          <w:szCs w:val="24"/>
        </w:rPr>
        <w:t>sõnastuses</w:t>
      </w:r>
      <w:r w:rsidR="00FA2B6C" w:rsidRPr="00E61ECF">
        <w:rPr>
          <w:rFonts w:ascii="Times New Roman" w:hAnsi="Times New Roman" w:cs="Times New Roman"/>
          <w:szCs w:val="24"/>
        </w:rPr>
        <w:t xml:space="preserve"> (lisatud)</w:t>
      </w:r>
      <w:r w:rsidR="00016213" w:rsidRPr="00E61ECF">
        <w:rPr>
          <w:rFonts w:ascii="Times New Roman" w:hAnsi="Times New Roman" w:cs="Times New Roman"/>
          <w:szCs w:val="24"/>
        </w:rPr>
        <w:t>.</w:t>
      </w:r>
    </w:p>
    <w:p w14:paraId="1EAB2B75" w14:textId="77777777" w:rsidR="003C29EB" w:rsidRPr="002245F2" w:rsidRDefault="003C29EB" w:rsidP="002245F2">
      <w:pPr>
        <w:spacing w:after="0" w:line="240" w:lineRule="auto"/>
        <w:jc w:val="both"/>
        <w:rPr>
          <w:rFonts w:ascii="Times New Roman" w:hAnsi="Times New Roman" w:cs="Times New Roman"/>
          <w:szCs w:val="24"/>
        </w:rPr>
      </w:pPr>
    </w:p>
    <w:p w14:paraId="6C8D646F" w14:textId="77777777" w:rsidR="007A713C" w:rsidRDefault="007A713C" w:rsidP="002245F2">
      <w:pPr>
        <w:spacing w:after="0" w:line="240" w:lineRule="auto"/>
        <w:jc w:val="both"/>
        <w:rPr>
          <w:rFonts w:ascii="Times New Roman" w:hAnsi="Times New Roman" w:cs="Times New Roman"/>
          <w:szCs w:val="24"/>
        </w:rPr>
      </w:pPr>
    </w:p>
    <w:p w14:paraId="3B06D080" w14:textId="3237025E"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2. Ehitusseadustiku ja planeerimisseaduse rakendamise seaduse muutmine</w:t>
      </w:r>
    </w:p>
    <w:p w14:paraId="07A05EBD" w14:textId="77777777" w:rsidR="00C84E18" w:rsidRPr="002245F2" w:rsidRDefault="00C84E18" w:rsidP="002245F2">
      <w:pPr>
        <w:spacing w:after="0" w:line="240" w:lineRule="auto"/>
        <w:jc w:val="both"/>
        <w:rPr>
          <w:rFonts w:ascii="Times New Roman" w:hAnsi="Times New Roman" w:cs="Times New Roman"/>
          <w:szCs w:val="24"/>
        </w:rPr>
      </w:pPr>
    </w:p>
    <w:p w14:paraId="0F799E30"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Ehitusseadustiku ja planeerimisseaduse rakendamise seaduses tehakse järgmised muudatused:</w:t>
      </w:r>
    </w:p>
    <w:p w14:paraId="1297BEA0" w14:textId="77777777" w:rsidR="00C84E18" w:rsidRPr="002245F2" w:rsidRDefault="00C84E18" w:rsidP="002245F2">
      <w:pPr>
        <w:spacing w:after="0" w:line="240" w:lineRule="auto"/>
        <w:jc w:val="both"/>
        <w:rPr>
          <w:rFonts w:ascii="Times New Roman" w:hAnsi="Times New Roman" w:cs="Times New Roman"/>
          <w:szCs w:val="24"/>
        </w:rPr>
      </w:pPr>
    </w:p>
    <w:p w14:paraId="324A8E35" w14:textId="78BC8761" w:rsidR="00E474D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1) </w:t>
      </w:r>
      <w:r w:rsidRPr="002245F2">
        <w:rPr>
          <w:rFonts w:ascii="Times New Roman" w:hAnsi="Times New Roman" w:cs="Times New Roman"/>
          <w:szCs w:val="24"/>
        </w:rPr>
        <w:t xml:space="preserve">paragrahvi 17 teksti täiendatakse </w:t>
      </w:r>
      <w:r w:rsidR="00E474D2">
        <w:rPr>
          <w:rFonts w:ascii="Times New Roman" w:hAnsi="Times New Roman" w:cs="Times New Roman"/>
          <w:szCs w:val="24"/>
        </w:rPr>
        <w:t xml:space="preserve">teise lausega </w:t>
      </w:r>
      <w:ins w:id="273" w:author="Maria Sults - JUSTDIGI" w:date="2025-07-10T13:41:00Z" w16du:dateUtc="2025-07-10T10:41:00Z">
        <w:r w:rsidR="006E40F9">
          <w:rPr>
            <w:rFonts w:ascii="Times New Roman" w:hAnsi="Times New Roman" w:cs="Times New Roman"/>
            <w:szCs w:val="24"/>
          </w:rPr>
          <w:t>järgmises sõnastuses</w:t>
        </w:r>
      </w:ins>
      <w:del w:id="274" w:author="Maria Sults - JUSTDIGI" w:date="2025-07-10T13:41:00Z" w16du:dateUtc="2025-07-10T10:41:00Z">
        <w:r w:rsidR="00E474D2" w:rsidDel="006E40F9">
          <w:rPr>
            <w:rFonts w:ascii="Times New Roman" w:hAnsi="Times New Roman" w:cs="Times New Roman"/>
            <w:szCs w:val="24"/>
          </w:rPr>
          <w:delText>järgmiselt</w:delText>
        </w:r>
      </w:del>
      <w:r w:rsidR="00E474D2">
        <w:rPr>
          <w:rFonts w:ascii="Times New Roman" w:hAnsi="Times New Roman" w:cs="Times New Roman"/>
          <w:szCs w:val="24"/>
        </w:rPr>
        <w:t>:</w:t>
      </w:r>
    </w:p>
    <w:p w14:paraId="47B64931" w14:textId="6C32CDC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w:t>
      </w:r>
      <w:r w:rsidR="00FA2B6C">
        <w:rPr>
          <w:rFonts w:ascii="Times New Roman" w:hAnsi="Times New Roman" w:cs="Times New Roman"/>
          <w:szCs w:val="24"/>
        </w:rPr>
        <w:t>K</w:t>
      </w:r>
      <w:r w:rsidRPr="002245F2">
        <w:rPr>
          <w:rFonts w:ascii="Times New Roman" w:hAnsi="Times New Roman" w:cs="Times New Roman"/>
          <w:szCs w:val="24"/>
        </w:rPr>
        <w:t>ui ehitisregistrisse kantud andmete aluseks olev mahu arvutusmetoodika erineb kehtivast arvutusmetoodikast, hinnatakse ehitise mahtu kehtiva arvutusmetoodika</w:t>
      </w:r>
      <w:r w:rsidR="00FA2B6C">
        <w:rPr>
          <w:rFonts w:ascii="Times New Roman" w:hAnsi="Times New Roman" w:cs="Times New Roman"/>
          <w:szCs w:val="24"/>
        </w:rPr>
        <w:t xml:space="preserve"> kohaselt</w:t>
      </w:r>
      <w:r w:rsidRPr="002245F2">
        <w:rPr>
          <w:rFonts w:ascii="Times New Roman" w:hAnsi="Times New Roman" w:cs="Times New Roman"/>
          <w:szCs w:val="24"/>
        </w:rPr>
        <w:t>.“;</w:t>
      </w:r>
    </w:p>
    <w:p w14:paraId="4C5543B1" w14:textId="77777777" w:rsidR="00C84E18" w:rsidRPr="002245F2" w:rsidRDefault="00C84E18" w:rsidP="002245F2">
      <w:pPr>
        <w:spacing w:after="0" w:line="240" w:lineRule="auto"/>
        <w:jc w:val="both"/>
        <w:rPr>
          <w:rFonts w:ascii="Times New Roman" w:hAnsi="Times New Roman" w:cs="Times New Roman"/>
          <w:szCs w:val="24"/>
        </w:rPr>
      </w:pPr>
    </w:p>
    <w:p w14:paraId="3722A7A8" w14:textId="740DCF2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2) </w:t>
      </w:r>
      <w:r w:rsidRPr="002245F2">
        <w:rPr>
          <w:rFonts w:ascii="Times New Roman" w:hAnsi="Times New Roman" w:cs="Times New Roman"/>
          <w:szCs w:val="24"/>
        </w:rPr>
        <w:t>paragrahvi 25 lõi</w:t>
      </w:r>
      <w:r w:rsidR="00E474D2">
        <w:rPr>
          <w:rFonts w:ascii="Times New Roman" w:hAnsi="Times New Roman" w:cs="Times New Roman"/>
          <w:szCs w:val="24"/>
        </w:rPr>
        <w:t>k</w:t>
      </w:r>
      <w:r w:rsidRPr="002245F2">
        <w:rPr>
          <w:rFonts w:ascii="Times New Roman" w:hAnsi="Times New Roman" w:cs="Times New Roman"/>
          <w:szCs w:val="24"/>
        </w:rPr>
        <w:t xml:space="preserve">e 1 </w:t>
      </w:r>
      <w:r w:rsidR="00E474D2">
        <w:rPr>
          <w:rFonts w:ascii="Times New Roman" w:hAnsi="Times New Roman" w:cs="Times New Roman"/>
          <w:szCs w:val="24"/>
        </w:rPr>
        <w:t xml:space="preserve">teine lause </w:t>
      </w:r>
      <w:r w:rsidRPr="002245F2">
        <w:rPr>
          <w:rFonts w:ascii="Times New Roman" w:hAnsi="Times New Roman" w:cs="Times New Roman"/>
          <w:szCs w:val="24"/>
        </w:rPr>
        <w:t>muudetakse ja sõnastatakse järgmiselt:</w:t>
      </w:r>
    </w:p>
    <w:p w14:paraId="47869D1D" w14:textId="5ABD0BAB"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„Ehitusseadustiku </w:t>
      </w:r>
      <w:r w:rsidR="00E474D2">
        <w:rPr>
          <w:rFonts w:ascii="Times New Roman" w:hAnsi="Times New Roman" w:cs="Times New Roman"/>
          <w:szCs w:val="24"/>
        </w:rPr>
        <w:t xml:space="preserve">§ </w:t>
      </w:r>
      <w:r w:rsidRPr="002245F2">
        <w:rPr>
          <w:rFonts w:ascii="Times New Roman" w:hAnsi="Times New Roman" w:cs="Times New Roman"/>
          <w:szCs w:val="24"/>
        </w:rPr>
        <w:t>113</w:t>
      </w:r>
      <w:r w:rsidRPr="002245F2">
        <w:rPr>
          <w:rFonts w:ascii="Times New Roman" w:hAnsi="Times New Roman" w:cs="Times New Roman"/>
          <w:szCs w:val="24"/>
          <w:vertAlign w:val="superscript"/>
        </w:rPr>
        <w:t>12</w:t>
      </w:r>
      <w:r w:rsidRPr="002245F2">
        <w:rPr>
          <w:rFonts w:ascii="Times New Roman" w:hAnsi="Times New Roman" w:cs="Times New Roman"/>
          <w:szCs w:val="24"/>
        </w:rPr>
        <w:t xml:space="preserve"> lõikeid 3 ja 4 ning § 113</w:t>
      </w:r>
      <w:r w:rsidRPr="002245F2">
        <w:rPr>
          <w:rFonts w:ascii="Times New Roman" w:hAnsi="Times New Roman" w:cs="Times New Roman"/>
          <w:szCs w:val="24"/>
          <w:vertAlign w:val="superscript"/>
        </w:rPr>
        <w:t>13</w:t>
      </w:r>
      <w:r w:rsidRPr="002245F2">
        <w:rPr>
          <w:rFonts w:ascii="Times New Roman" w:hAnsi="Times New Roman" w:cs="Times New Roman"/>
          <w:szCs w:val="24"/>
        </w:rPr>
        <w:t xml:space="preserve"> lõike 1 punkte 5 ja 7 kohaldatakse ka </w:t>
      </w:r>
      <w:commentRangeStart w:id="275"/>
      <w:r w:rsidRPr="002245F2">
        <w:rPr>
          <w:rFonts w:ascii="Times New Roman" w:hAnsi="Times New Roman" w:cs="Times New Roman"/>
          <w:szCs w:val="24"/>
        </w:rPr>
        <w:t>enne käesoleva seaduse jõustumist</w:t>
      </w:r>
      <w:commentRangeEnd w:id="275"/>
      <w:r w:rsidR="00A11050" w:rsidRPr="002245F2">
        <w:rPr>
          <w:rStyle w:val="Kommentaariviide"/>
          <w:rFonts w:ascii="Times New Roman" w:hAnsi="Times New Roman" w:cs="Times New Roman"/>
          <w:sz w:val="24"/>
          <w:szCs w:val="24"/>
        </w:rPr>
        <w:commentReference w:id="275"/>
      </w:r>
      <w:r w:rsidRPr="002245F2">
        <w:rPr>
          <w:rFonts w:ascii="Times New Roman" w:hAnsi="Times New Roman" w:cs="Times New Roman"/>
          <w:szCs w:val="24"/>
        </w:rPr>
        <w:t xml:space="preserve"> esitatud hoonestusloa</w:t>
      </w:r>
      <w:r w:rsidR="007C6992">
        <w:rPr>
          <w:rFonts w:ascii="Times New Roman" w:hAnsi="Times New Roman" w:cs="Times New Roman"/>
          <w:szCs w:val="24"/>
        </w:rPr>
        <w:t xml:space="preserve"> taotlusele</w:t>
      </w:r>
      <w:r w:rsidRPr="002245F2">
        <w:rPr>
          <w:rFonts w:ascii="Times New Roman" w:hAnsi="Times New Roman" w:cs="Times New Roman"/>
          <w:szCs w:val="24"/>
        </w:rPr>
        <w:t>.“;</w:t>
      </w:r>
    </w:p>
    <w:p w14:paraId="5B3E3AFD" w14:textId="77777777" w:rsidR="00C84E18" w:rsidRPr="002245F2" w:rsidRDefault="00C84E18" w:rsidP="002245F2">
      <w:pPr>
        <w:spacing w:after="0" w:line="240" w:lineRule="auto"/>
        <w:jc w:val="both"/>
        <w:rPr>
          <w:rFonts w:ascii="Times New Roman" w:hAnsi="Times New Roman" w:cs="Times New Roman"/>
          <w:szCs w:val="24"/>
        </w:rPr>
      </w:pPr>
    </w:p>
    <w:p w14:paraId="12464D83" w14:textId="62771BBA"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3) </w:t>
      </w:r>
      <w:r w:rsidRPr="002245F2">
        <w:rPr>
          <w:rFonts w:ascii="Times New Roman" w:hAnsi="Times New Roman" w:cs="Times New Roman"/>
          <w:szCs w:val="24"/>
        </w:rPr>
        <w:t>paragrahvi 25</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lõikes 5 </w:t>
      </w:r>
      <w:r w:rsidR="00DE1D41">
        <w:rPr>
          <w:rFonts w:ascii="Times New Roman" w:hAnsi="Times New Roman" w:cs="Times New Roman"/>
          <w:szCs w:val="24"/>
        </w:rPr>
        <w:t>asendatakse</w:t>
      </w:r>
      <w:r w:rsidRPr="002245F2">
        <w:rPr>
          <w:rFonts w:ascii="Times New Roman" w:hAnsi="Times New Roman" w:cs="Times New Roman"/>
          <w:szCs w:val="24"/>
        </w:rPr>
        <w:t xml:space="preserve"> tekstiosa „ning lõike 4 alusel kehtestatud määruses sätestatud tingimuste ja korra järgi“</w:t>
      </w:r>
      <w:r w:rsidR="00DE1D41">
        <w:rPr>
          <w:rFonts w:ascii="Times New Roman" w:hAnsi="Times New Roman" w:cs="Times New Roman"/>
          <w:szCs w:val="24"/>
        </w:rPr>
        <w:t xml:space="preserve"> sõnaga „kohaselt“</w:t>
      </w:r>
      <w:r w:rsidRPr="002245F2">
        <w:rPr>
          <w:rFonts w:ascii="Times New Roman" w:hAnsi="Times New Roman" w:cs="Times New Roman"/>
          <w:szCs w:val="24"/>
        </w:rPr>
        <w:t>;</w:t>
      </w:r>
    </w:p>
    <w:p w14:paraId="7031ABDF" w14:textId="77777777" w:rsidR="007423BC" w:rsidRDefault="007423BC" w:rsidP="002245F2">
      <w:pPr>
        <w:spacing w:after="0" w:line="240" w:lineRule="auto"/>
        <w:jc w:val="both"/>
        <w:rPr>
          <w:rFonts w:ascii="Times New Roman" w:hAnsi="Times New Roman" w:cs="Times New Roman"/>
          <w:szCs w:val="24"/>
        </w:rPr>
      </w:pPr>
    </w:p>
    <w:p w14:paraId="33705884" w14:textId="2A27CC03" w:rsidR="007423BC" w:rsidRDefault="00022BAA" w:rsidP="002245F2">
      <w:pPr>
        <w:spacing w:after="0" w:line="240" w:lineRule="auto"/>
        <w:jc w:val="both"/>
        <w:rPr>
          <w:rFonts w:ascii="Times New Roman" w:hAnsi="Times New Roman" w:cs="Times New Roman"/>
        </w:rPr>
      </w:pPr>
      <w:r>
        <w:rPr>
          <w:rFonts w:ascii="Times New Roman" w:hAnsi="Times New Roman" w:cs="Times New Roman"/>
          <w:b/>
        </w:rPr>
        <w:t>4</w:t>
      </w:r>
      <w:r w:rsidR="007423BC" w:rsidRPr="6191514B">
        <w:rPr>
          <w:rFonts w:ascii="Times New Roman" w:hAnsi="Times New Roman" w:cs="Times New Roman"/>
          <w:b/>
        </w:rPr>
        <w:t>)</w:t>
      </w:r>
      <w:r w:rsidR="007423BC" w:rsidRPr="6191514B">
        <w:rPr>
          <w:rFonts w:ascii="Times New Roman" w:hAnsi="Times New Roman" w:cs="Times New Roman"/>
        </w:rPr>
        <w:t xml:space="preserve"> seadust täiendatakse </w:t>
      </w:r>
      <w:r w:rsidR="00AD1B00">
        <w:rPr>
          <w:rFonts w:ascii="Times New Roman" w:hAnsi="Times New Roman" w:cs="Times New Roman"/>
        </w:rPr>
        <w:t>§-dega</w:t>
      </w:r>
      <w:r w:rsidR="00AD1B00" w:rsidRPr="6191514B">
        <w:rPr>
          <w:rFonts w:ascii="Times New Roman" w:hAnsi="Times New Roman" w:cs="Times New Roman"/>
        </w:rPr>
        <w:t xml:space="preserve"> </w:t>
      </w:r>
      <w:r w:rsidR="007423BC" w:rsidRPr="6191514B">
        <w:rPr>
          <w:rFonts w:ascii="Times New Roman" w:hAnsi="Times New Roman" w:cs="Times New Roman"/>
        </w:rPr>
        <w:t>25</w:t>
      </w:r>
      <w:r w:rsidR="007423BC" w:rsidRPr="6191514B">
        <w:rPr>
          <w:rFonts w:ascii="Times New Roman" w:hAnsi="Times New Roman" w:cs="Times New Roman"/>
          <w:vertAlign w:val="superscript"/>
        </w:rPr>
        <w:t>5</w:t>
      </w:r>
      <w:r w:rsidR="007423BC" w:rsidRPr="6191514B">
        <w:rPr>
          <w:rFonts w:ascii="Times New Roman" w:hAnsi="Times New Roman" w:cs="Times New Roman"/>
        </w:rPr>
        <w:t xml:space="preserve"> </w:t>
      </w:r>
      <w:r w:rsidR="00EE7803" w:rsidRPr="6191514B">
        <w:rPr>
          <w:rFonts w:ascii="Times New Roman" w:hAnsi="Times New Roman" w:cs="Times New Roman"/>
        </w:rPr>
        <w:t>ja 25</w:t>
      </w:r>
      <w:r w:rsidR="00EE7803" w:rsidRPr="6191514B">
        <w:rPr>
          <w:rFonts w:ascii="Times New Roman" w:hAnsi="Times New Roman" w:cs="Times New Roman"/>
          <w:vertAlign w:val="superscript"/>
        </w:rPr>
        <w:t xml:space="preserve">6 </w:t>
      </w:r>
      <w:r w:rsidR="007423BC" w:rsidRPr="6191514B">
        <w:rPr>
          <w:rFonts w:ascii="Times New Roman" w:hAnsi="Times New Roman" w:cs="Times New Roman"/>
        </w:rPr>
        <w:t>järgmises sõnastuses:</w:t>
      </w:r>
    </w:p>
    <w:p w14:paraId="59739AD3" w14:textId="77777777" w:rsidR="00034876" w:rsidRDefault="00034876" w:rsidP="00034876">
      <w:pPr>
        <w:spacing w:after="0" w:line="240" w:lineRule="auto"/>
        <w:jc w:val="both"/>
        <w:rPr>
          <w:rFonts w:ascii="Times New Roman" w:hAnsi="Times New Roman" w:cs="Times New Roman"/>
          <w:b/>
          <w:bCs/>
          <w:szCs w:val="24"/>
        </w:rPr>
      </w:pPr>
      <w:r w:rsidRPr="00092895">
        <w:rPr>
          <w:rFonts w:ascii="Times New Roman" w:hAnsi="Times New Roman" w:cs="Times New Roman"/>
          <w:b/>
          <w:bCs/>
          <w:szCs w:val="24"/>
        </w:rPr>
        <w:t>„§ 25</w:t>
      </w:r>
      <w:r w:rsidRPr="00092895">
        <w:rPr>
          <w:rFonts w:ascii="Times New Roman" w:hAnsi="Times New Roman" w:cs="Times New Roman"/>
          <w:b/>
          <w:bCs/>
          <w:szCs w:val="24"/>
          <w:vertAlign w:val="superscript"/>
        </w:rPr>
        <w:t>5</w:t>
      </w:r>
      <w:r w:rsidRPr="00092895">
        <w:rPr>
          <w:rFonts w:ascii="Times New Roman" w:hAnsi="Times New Roman" w:cs="Times New Roman"/>
          <w:b/>
          <w:bCs/>
          <w:szCs w:val="24"/>
        </w:rPr>
        <w:t>. Enne 2010. aasta 1. jaanuari avalikku veekogusse ehitatud kaldaga püsivalt ühendamata ehitis</w:t>
      </w:r>
    </w:p>
    <w:p w14:paraId="43076938" w14:textId="77777777" w:rsidR="00034876" w:rsidRPr="00092895" w:rsidRDefault="00034876" w:rsidP="00034876">
      <w:pPr>
        <w:spacing w:after="0" w:line="240" w:lineRule="auto"/>
        <w:jc w:val="both"/>
        <w:rPr>
          <w:rFonts w:ascii="Times New Roman" w:hAnsi="Times New Roman" w:cs="Times New Roman"/>
          <w:b/>
          <w:bCs/>
          <w:szCs w:val="24"/>
        </w:rPr>
      </w:pPr>
    </w:p>
    <w:p w14:paraId="0E5C57A6" w14:textId="12066229"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(1) Enne 2010. aasta 1. jaanuari avalikku veekogusse ehitatud kaldaga püsivalt ühendamata ehitise</w:t>
      </w:r>
      <w:ins w:id="276" w:author="Inge Mehide - JUSTDIGI" w:date="2025-07-08T13:59:00Z" w16du:dateUtc="2025-07-08T10:59:00Z">
        <w:r w:rsidR="008D6D36">
          <w:rPr>
            <w:rFonts w:ascii="Times New Roman" w:hAnsi="Times New Roman" w:cs="Times New Roman"/>
            <w:szCs w:val="24"/>
          </w:rPr>
          <w:t>le</w:t>
        </w:r>
      </w:ins>
      <w:r w:rsidRPr="00092895">
        <w:rPr>
          <w:rFonts w:ascii="Times New Roman" w:hAnsi="Times New Roman" w:cs="Times New Roman"/>
          <w:szCs w:val="24"/>
        </w:rPr>
        <w:t xml:space="preserve"> </w:t>
      </w:r>
      <w:del w:id="277" w:author="Inge Mehide - JUSTDIGI" w:date="2025-07-08T13:59:00Z" w16du:dateUtc="2025-07-08T10:59:00Z">
        <w:r w:rsidRPr="00092895">
          <w:rPr>
            <w:rFonts w:ascii="Times New Roman" w:hAnsi="Times New Roman" w:cs="Times New Roman"/>
            <w:szCs w:val="24"/>
          </w:rPr>
          <w:delText xml:space="preserve">puhul </w:delText>
        </w:r>
      </w:del>
      <w:r w:rsidRPr="00092895">
        <w:rPr>
          <w:rFonts w:ascii="Times New Roman" w:hAnsi="Times New Roman" w:cs="Times New Roman"/>
          <w:szCs w:val="24"/>
        </w:rPr>
        <w:t>tuleb hoonestusluba taotleda 2029</w:t>
      </w:r>
      <w:commentRangeStart w:id="278"/>
      <w:del w:id="279" w:author="Inge Mehide - JUSTDIGI" w:date="2025-07-08T13:29:00Z" w16du:dateUtc="2025-07-08T10:29:00Z">
        <w:r w:rsidRPr="00092895">
          <w:rPr>
            <w:rFonts w:ascii="Times New Roman" w:hAnsi="Times New Roman" w:cs="Times New Roman"/>
            <w:szCs w:val="24"/>
          </w:rPr>
          <w:delText xml:space="preserve"> </w:delText>
        </w:r>
      </w:del>
      <w:commentRangeEnd w:id="278"/>
      <w:r w:rsidR="00695D3C" w:rsidRPr="00092895">
        <w:rPr>
          <w:rStyle w:val="Kommentaariviide"/>
          <w:rFonts w:ascii="Times New Roman" w:hAnsi="Times New Roman" w:cs="Times New Roman"/>
          <w:sz w:val="24"/>
          <w:szCs w:val="24"/>
        </w:rPr>
        <w:commentReference w:id="278"/>
      </w:r>
      <w:r w:rsidRPr="00092895">
        <w:rPr>
          <w:rFonts w:ascii="Times New Roman" w:hAnsi="Times New Roman" w:cs="Times New Roman"/>
          <w:szCs w:val="24"/>
        </w:rPr>
        <w:t>. aasta 31. detsembriks. Juhul</w:t>
      </w:r>
      <w:del w:id="280" w:author="Inge Mehide - JUSTDIGI" w:date="2025-07-08T13:31:00Z" w16du:dateUtc="2025-07-08T10:31:00Z">
        <w:r w:rsidRPr="00092895" w:rsidDel="003D2D21">
          <w:rPr>
            <w:rFonts w:ascii="Times New Roman" w:hAnsi="Times New Roman" w:cs="Times New Roman"/>
            <w:szCs w:val="24"/>
          </w:rPr>
          <w:delText>,</w:delText>
        </w:r>
      </w:del>
      <w:r w:rsidRPr="00092895">
        <w:rPr>
          <w:rFonts w:ascii="Times New Roman" w:hAnsi="Times New Roman" w:cs="Times New Roman"/>
          <w:szCs w:val="24"/>
        </w:rPr>
        <w:t xml:space="preserve"> kui </w:t>
      </w:r>
      <w:ins w:id="281" w:author="Inge Mehide - JUSTDIGI" w:date="2025-07-08T13:31:00Z" w16du:dateUtc="2025-07-08T10:31:00Z">
        <w:r w:rsidR="008E7064" w:rsidRPr="00092895">
          <w:rPr>
            <w:rFonts w:ascii="Times New Roman" w:hAnsi="Times New Roman" w:cs="Times New Roman"/>
            <w:szCs w:val="24"/>
          </w:rPr>
          <w:t>hoonestusluba ei ole</w:t>
        </w:r>
        <w:r w:rsidRPr="00092895">
          <w:rPr>
            <w:rFonts w:ascii="Times New Roman" w:hAnsi="Times New Roman" w:cs="Times New Roman"/>
            <w:szCs w:val="24"/>
          </w:rPr>
          <w:t xml:space="preserve"> </w:t>
        </w:r>
      </w:ins>
      <w:r w:rsidRPr="00092895">
        <w:rPr>
          <w:rFonts w:ascii="Times New Roman" w:hAnsi="Times New Roman" w:cs="Times New Roman"/>
          <w:szCs w:val="24"/>
        </w:rPr>
        <w:t xml:space="preserve">nimetatud tähtajaks </w:t>
      </w:r>
      <w:del w:id="282" w:author="Inge Mehide - JUSTDIGI" w:date="2025-07-08T13:31:00Z" w16du:dateUtc="2025-07-08T10:31:00Z">
        <w:r w:rsidRPr="00092895">
          <w:rPr>
            <w:rFonts w:ascii="Times New Roman" w:hAnsi="Times New Roman" w:cs="Times New Roman"/>
            <w:szCs w:val="24"/>
          </w:rPr>
          <w:delText xml:space="preserve">hoonestusluba ei ole </w:delText>
        </w:r>
      </w:del>
      <w:r w:rsidRPr="00092895">
        <w:rPr>
          <w:rFonts w:ascii="Times New Roman" w:hAnsi="Times New Roman" w:cs="Times New Roman"/>
          <w:szCs w:val="24"/>
        </w:rPr>
        <w:t xml:space="preserve">antud, </w:t>
      </w:r>
      <w:del w:id="283" w:author="Inge Mehide - JUSTDIGI" w:date="2025-07-08T13:32:00Z" w16du:dateUtc="2025-07-08T10:32:00Z">
        <w:r w:rsidRPr="00092895">
          <w:rPr>
            <w:rFonts w:ascii="Times New Roman" w:hAnsi="Times New Roman" w:cs="Times New Roman"/>
            <w:szCs w:val="24"/>
          </w:rPr>
          <w:delText xml:space="preserve">siis </w:delText>
        </w:r>
      </w:del>
      <w:r w:rsidRPr="00092895">
        <w:rPr>
          <w:rFonts w:ascii="Times New Roman" w:hAnsi="Times New Roman" w:cs="Times New Roman"/>
          <w:szCs w:val="24"/>
        </w:rPr>
        <w:t>on hoonestusloa taotluse menetlejal õigus nõuda ehitise avalikust veekogust eemaldamist.</w:t>
      </w:r>
    </w:p>
    <w:p w14:paraId="094B7E72" w14:textId="77777777" w:rsidR="00BA5B2E" w:rsidRPr="00092895" w:rsidRDefault="00BA5B2E" w:rsidP="00034876">
      <w:pPr>
        <w:spacing w:after="0" w:line="240" w:lineRule="auto"/>
        <w:jc w:val="both"/>
        <w:rPr>
          <w:rFonts w:ascii="Times New Roman" w:hAnsi="Times New Roman" w:cs="Times New Roman"/>
          <w:szCs w:val="24"/>
        </w:rPr>
      </w:pPr>
    </w:p>
    <w:p w14:paraId="079B27AA" w14:textId="7F6ADB8D"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(2) Hoonestusloa taotlus peab sisaldama ehitusseadustiku § 113</w:t>
      </w:r>
      <w:r>
        <w:rPr>
          <w:rFonts w:ascii="Times New Roman" w:hAnsi="Times New Roman" w:cs="Times New Roman"/>
          <w:szCs w:val="24"/>
          <w:vertAlign w:val="superscript"/>
        </w:rPr>
        <w:t>3</w:t>
      </w:r>
      <w:r w:rsidRPr="00092895">
        <w:rPr>
          <w:rFonts w:ascii="Times New Roman" w:hAnsi="Times New Roman" w:cs="Times New Roman"/>
          <w:szCs w:val="24"/>
        </w:rPr>
        <w:t xml:space="preserve"> lõike 2 punktides 1–4, 7 </w:t>
      </w:r>
      <w:del w:id="284" w:author="Inge Mehide - JUSTDIGI" w:date="2025-07-08T13:32:00Z" w16du:dateUtc="2025-07-08T10:32:00Z">
        <w:r w:rsidRPr="00092895">
          <w:rPr>
            <w:rFonts w:ascii="Times New Roman" w:hAnsi="Times New Roman" w:cs="Times New Roman"/>
            <w:szCs w:val="24"/>
          </w:rPr>
          <w:delText xml:space="preserve"> </w:delText>
        </w:r>
      </w:del>
      <w:r w:rsidRPr="00092895">
        <w:rPr>
          <w:rFonts w:ascii="Times New Roman" w:hAnsi="Times New Roman" w:cs="Times New Roman"/>
          <w:szCs w:val="24"/>
        </w:rPr>
        <w:t>ja 8  nimetatud andmeid. Taotlus esitatakse hoonestusloa menetlejale. Taotluse menetlemisele ei kohaldata ehitusseadustikus hoonestusloa menetluse algatamise kohta sätestatut, välja arvatud ehitusseadustiku § 113</w:t>
      </w:r>
      <w:r>
        <w:rPr>
          <w:rFonts w:ascii="Times New Roman" w:hAnsi="Times New Roman" w:cs="Times New Roman"/>
          <w:szCs w:val="24"/>
          <w:vertAlign w:val="superscript"/>
        </w:rPr>
        <w:t>5</w:t>
      </w:r>
      <w:r w:rsidRPr="00092895">
        <w:rPr>
          <w:rFonts w:ascii="Times New Roman" w:hAnsi="Times New Roman" w:cs="Times New Roman"/>
          <w:szCs w:val="24"/>
        </w:rPr>
        <w:t xml:space="preserve"> lõikes 1  nimetatu.</w:t>
      </w:r>
    </w:p>
    <w:p w14:paraId="3F5AF08F" w14:textId="77777777" w:rsidR="00BA5B2E" w:rsidRPr="00092895" w:rsidRDefault="00BA5B2E" w:rsidP="00034876">
      <w:pPr>
        <w:spacing w:after="0" w:line="240" w:lineRule="auto"/>
        <w:jc w:val="both"/>
        <w:rPr>
          <w:rFonts w:ascii="Times New Roman" w:hAnsi="Times New Roman" w:cs="Times New Roman"/>
          <w:szCs w:val="24"/>
        </w:rPr>
      </w:pPr>
    </w:p>
    <w:p w14:paraId="664D6C9D" w14:textId="65041D98"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 xml:space="preserve">(3) </w:t>
      </w:r>
      <w:r w:rsidR="00730EC7">
        <w:rPr>
          <w:rFonts w:ascii="Times New Roman" w:hAnsi="Times New Roman" w:cs="Times New Roman"/>
          <w:szCs w:val="24"/>
        </w:rPr>
        <w:t>Hoonestusloa menetleja</w:t>
      </w:r>
      <w:r w:rsidRPr="00092895">
        <w:rPr>
          <w:rFonts w:ascii="Times New Roman" w:hAnsi="Times New Roman" w:cs="Times New Roman"/>
          <w:szCs w:val="24"/>
        </w:rPr>
        <w:t xml:space="preserve"> kontrollib ehitise vastavust ehitamise ajal kehtinud nõuetele ja teeb vajaduse korral hoonestusloa taotlejale ettekirjutuse ehitisega seotud puuduste kõrvaldamiseks.</w:t>
      </w:r>
    </w:p>
    <w:p w14:paraId="2BE4AC24" w14:textId="77777777" w:rsidR="00BA5B2E" w:rsidRPr="00092895" w:rsidRDefault="00BA5B2E" w:rsidP="00034876">
      <w:pPr>
        <w:spacing w:after="0" w:line="240" w:lineRule="auto"/>
        <w:jc w:val="both"/>
        <w:rPr>
          <w:rFonts w:ascii="Times New Roman" w:hAnsi="Times New Roman" w:cs="Times New Roman"/>
          <w:szCs w:val="24"/>
        </w:rPr>
      </w:pPr>
    </w:p>
    <w:p w14:paraId="434CA44B" w14:textId="63F4A96B" w:rsidR="00034876" w:rsidRDefault="00034876" w:rsidP="00034876">
      <w:pPr>
        <w:spacing w:after="0" w:line="240" w:lineRule="auto"/>
        <w:jc w:val="both"/>
        <w:rPr>
          <w:rFonts w:ascii="Times New Roman" w:hAnsi="Times New Roman" w:cs="Times New Roman"/>
          <w:szCs w:val="24"/>
        </w:rPr>
      </w:pPr>
      <w:r w:rsidRPr="00092895">
        <w:rPr>
          <w:rFonts w:ascii="Times New Roman" w:hAnsi="Times New Roman" w:cs="Times New Roman"/>
          <w:szCs w:val="24"/>
        </w:rPr>
        <w:t xml:space="preserve">(4) </w:t>
      </w:r>
      <w:r w:rsidR="00730EC7">
        <w:rPr>
          <w:rFonts w:ascii="Times New Roman" w:hAnsi="Times New Roman" w:cs="Times New Roman"/>
          <w:szCs w:val="24"/>
        </w:rPr>
        <w:t>Hoonestusloa menetleja</w:t>
      </w:r>
      <w:r w:rsidRPr="00092895">
        <w:rPr>
          <w:rFonts w:ascii="Times New Roman" w:hAnsi="Times New Roman" w:cs="Times New Roman"/>
          <w:szCs w:val="24"/>
        </w:rPr>
        <w:t xml:space="preserve"> keeldub hoonestusloa andmisest ehitusseadustiku § 113</w:t>
      </w:r>
      <w:r>
        <w:rPr>
          <w:rFonts w:ascii="Times New Roman" w:hAnsi="Times New Roman" w:cs="Times New Roman"/>
          <w:szCs w:val="24"/>
          <w:vertAlign w:val="superscript"/>
        </w:rPr>
        <w:t>11</w:t>
      </w:r>
      <w:r w:rsidRPr="00092895">
        <w:rPr>
          <w:rFonts w:ascii="Times New Roman" w:hAnsi="Times New Roman" w:cs="Times New Roman"/>
          <w:szCs w:val="24"/>
        </w:rPr>
        <w:t xml:space="preserve"> lõikes 1  sätestatud alustel ja juhul, kui hoonestusloa taotleja ei täida ettekirjutust. Hoonestusloa andmisest keeldumise korral rakendatakse ehitise suhtes ehitusseadustiku § 132 lõike 3 punktis 1 sätestatut.</w:t>
      </w:r>
    </w:p>
    <w:p w14:paraId="40BFE6BF" w14:textId="77777777" w:rsidR="00BA5B2E" w:rsidRDefault="00BA5B2E" w:rsidP="00034876">
      <w:pPr>
        <w:spacing w:after="0" w:line="240" w:lineRule="auto"/>
        <w:jc w:val="both"/>
        <w:rPr>
          <w:rFonts w:ascii="Times New Roman" w:hAnsi="Times New Roman" w:cs="Times New Roman"/>
          <w:szCs w:val="24"/>
        </w:rPr>
      </w:pPr>
    </w:p>
    <w:p w14:paraId="6E47A23E" w14:textId="2F4EF9DE" w:rsidR="00034876" w:rsidRDefault="00034876" w:rsidP="44497F40">
      <w:pPr>
        <w:spacing w:after="0" w:line="240" w:lineRule="auto"/>
        <w:jc w:val="both"/>
        <w:rPr>
          <w:rFonts w:ascii="Times New Roman" w:hAnsi="Times New Roman" w:cs="Times New Roman"/>
        </w:rPr>
      </w:pPr>
      <w:r w:rsidRPr="44497F40">
        <w:rPr>
          <w:rFonts w:ascii="Times New Roman" w:hAnsi="Times New Roman" w:cs="Times New Roman"/>
        </w:rPr>
        <w:t xml:space="preserve">(5) </w:t>
      </w:r>
      <w:r w:rsidR="0CB37D0E" w:rsidRPr="44497F40">
        <w:rPr>
          <w:rFonts w:ascii="Times New Roman" w:hAnsi="Times New Roman" w:cs="Times New Roman"/>
          <w:szCs w:val="24"/>
        </w:rPr>
        <w:t>Juhul</w:t>
      </w:r>
      <w:del w:id="285" w:author="Inge Mehide - JUSTDIGI" w:date="2025-07-08T13:34:00Z" w16du:dateUtc="2025-07-08T10:34:00Z">
        <w:r w:rsidR="0CB37D0E" w:rsidRPr="44497F40">
          <w:rPr>
            <w:rFonts w:ascii="Times New Roman" w:hAnsi="Times New Roman" w:cs="Times New Roman"/>
            <w:szCs w:val="24"/>
          </w:rPr>
          <w:delText>,</w:delText>
        </w:r>
      </w:del>
      <w:r w:rsidR="0CB37D0E" w:rsidRPr="44497F40">
        <w:rPr>
          <w:rFonts w:ascii="Times New Roman" w:hAnsi="Times New Roman" w:cs="Times New Roman"/>
          <w:szCs w:val="24"/>
        </w:rPr>
        <w:t xml:space="preserve"> kui ehitisel oli </w:t>
      </w:r>
      <w:commentRangeStart w:id="286"/>
      <w:r w:rsidR="0CB37D0E" w:rsidRPr="44497F40">
        <w:rPr>
          <w:rFonts w:ascii="Times New Roman" w:hAnsi="Times New Roman" w:cs="Times New Roman"/>
          <w:szCs w:val="24"/>
        </w:rPr>
        <w:t>var</w:t>
      </w:r>
      <w:del w:id="287" w:author="Inge Mehide - JUSTDIGI" w:date="2025-07-08T13:37:00Z" w16du:dateUtc="2025-07-08T10:37:00Z">
        <w:r w:rsidR="0CB37D0E" w:rsidRPr="44497F40">
          <w:rPr>
            <w:rFonts w:ascii="Times New Roman" w:hAnsi="Times New Roman" w:cs="Times New Roman"/>
            <w:szCs w:val="24"/>
          </w:rPr>
          <w:delText>a</w:delText>
        </w:r>
      </w:del>
      <w:del w:id="288" w:author="Inge Mehide - JUSTDIGI" w:date="2025-07-08T13:34:00Z" w16du:dateUtc="2025-07-08T10:34:00Z">
        <w:r w:rsidR="0CB37D0E" w:rsidRPr="44497F40">
          <w:rPr>
            <w:rFonts w:ascii="Times New Roman" w:hAnsi="Times New Roman" w:cs="Times New Roman"/>
            <w:szCs w:val="24"/>
          </w:rPr>
          <w:delText>s</w:delText>
        </w:r>
      </w:del>
      <w:r w:rsidR="0CB37D0E" w:rsidRPr="44497F40">
        <w:rPr>
          <w:rFonts w:ascii="Times New Roman" w:hAnsi="Times New Roman" w:cs="Times New Roman"/>
          <w:szCs w:val="24"/>
        </w:rPr>
        <w:t>em</w:t>
      </w:r>
      <w:del w:id="289" w:author="Inge Mehide - JUSTDIGI" w:date="2025-07-08T13:34:00Z" w16du:dateUtc="2025-07-08T10:34:00Z">
        <w:r w:rsidR="0CB37D0E" w:rsidRPr="44497F40">
          <w:rPr>
            <w:rFonts w:ascii="Times New Roman" w:hAnsi="Times New Roman" w:cs="Times New Roman"/>
            <w:szCs w:val="24"/>
          </w:rPr>
          <w:delText>alt</w:delText>
        </w:r>
      </w:del>
      <w:commentRangeEnd w:id="286"/>
      <w:r w:rsidR="0092111F" w:rsidRPr="44497F40">
        <w:rPr>
          <w:rStyle w:val="Kommentaariviide"/>
          <w:rFonts w:ascii="Times New Roman" w:hAnsi="Times New Roman" w:cs="Times New Roman"/>
          <w:sz w:val="24"/>
          <w:szCs w:val="24"/>
        </w:rPr>
        <w:commentReference w:id="286"/>
      </w:r>
      <w:r w:rsidR="0CB37D0E" w:rsidRPr="44497F40">
        <w:rPr>
          <w:rFonts w:ascii="Times New Roman" w:hAnsi="Times New Roman" w:cs="Times New Roman"/>
          <w:szCs w:val="24"/>
        </w:rPr>
        <w:t xml:space="preserve"> olemas vee erikasutusluba</w:t>
      </w:r>
      <w:r w:rsidR="00730EC7">
        <w:rPr>
          <w:rFonts w:ascii="Times New Roman" w:hAnsi="Times New Roman" w:cs="Times New Roman"/>
          <w:szCs w:val="24"/>
        </w:rPr>
        <w:t xml:space="preserve"> </w:t>
      </w:r>
      <w:commentRangeStart w:id="290"/>
      <w:r w:rsidR="00730EC7">
        <w:rPr>
          <w:rFonts w:ascii="Times New Roman" w:hAnsi="Times New Roman" w:cs="Times New Roman"/>
          <w:szCs w:val="24"/>
        </w:rPr>
        <w:t xml:space="preserve">või muu </w:t>
      </w:r>
      <w:ins w:id="291" w:author="Inge Mehide - JUSTDIGI" w:date="2025-07-08T13:57:00Z" w16du:dateUtc="2025-07-08T10:57:00Z">
        <w:r w:rsidR="00EB404D">
          <w:rPr>
            <w:rFonts w:ascii="Times New Roman" w:hAnsi="Times New Roman" w:cs="Times New Roman"/>
            <w:szCs w:val="24"/>
          </w:rPr>
          <w:t>avalik</w:t>
        </w:r>
      </w:ins>
      <w:ins w:id="292" w:author="Inge Mehide - JUSTDIGI" w:date="2025-07-08T14:01:00Z" w16du:dateUtc="2025-07-08T11:01:00Z">
        <w:r w:rsidR="00395683">
          <w:rPr>
            <w:rFonts w:ascii="Times New Roman" w:hAnsi="Times New Roman" w:cs="Times New Roman"/>
            <w:szCs w:val="24"/>
          </w:rPr>
          <w:t>k</w:t>
        </w:r>
      </w:ins>
      <w:ins w:id="293" w:author="Inge Mehide - JUSTDIGI" w:date="2025-07-08T13:57:00Z" w16du:dateUtc="2025-07-08T10:57:00Z">
        <w:r w:rsidR="00EB404D">
          <w:rPr>
            <w:rFonts w:ascii="Times New Roman" w:hAnsi="Times New Roman" w:cs="Times New Roman"/>
            <w:szCs w:val="24"/>
          </w:rPr>
          <w:t>u veekogus</w:t>
        </w:r>
      </w:ins>
      <w:ins w:id="294" w:author="Inge Mehide - JUSTDIGI" w:date="2025-07-08T14:01:00Z" w16du:dateUtc="2025-07-08T11:01:00Z">
        <w:r w:rsidR="00395683">
          <w:rPr>
            <w:rFonts w:ascii="Times New Roman" w:hAnsi="Times New Roman" w:cs="Times New Roman"/>
            <w:szCs w:val="24"/>
          </w:rPr>
          <w:t>se</w:t>
        </w:r>
      </w:ins>
      <w:ins w:id="295" w:author="Inge Mehide - JUSTDIGI" w:date="2025-07-08T13:57:00Z" w16du:dateUtc="2025-07-08T10:57:00Z">
        <w:r w:rsidR="00EB404D">
          <w:rPr>
            <w:rFonts w:ascii="Times New Roman" w:hAnsi="Times New Roman" w:cs="Times New Roman"/>
            <w:szCs w:val="24"/>
          </w:rPr>
          <w:t xml:space="preserve"> ehitamise </w:t>
        </w:r>
      </w:ins>
      <w:r w:rsidR="00730EC7">
        <w:rPr>
          <w:rFonts w:ascii="Times New Roman" w:hAnsi="Times New Roman" w:cs="Times New Roman"/>
          <w:szCs w:val="24"/>
        </w:rPr>
        <w:t>õiguslik alus</w:t>
      </w:r>
      <w:commentRangeEnd w:id="290"/>
      <w:r w:rsidR="00FC0389" w:rsidRPr="44497F40">
        <w:rPr>
          <w:rStyle w:val="Kommentaariviide"/>
          <w:rFonts w:ascii="Times New Roman" w:hAnsi="Times New Roman" w:cs="Times New Roman"/>
          <w:sz w:val="24"/>
          <w:szCs w:val="24"/>
        </w:rPr>
        <w:commentReference w:id="290"/>
      </w:r>
      <w:r w:rsidR="0CB37D0E" w:rsidRPr="44497F40">
        <w:rPr>
          <w:rFonts w:ascii="Times New Roman" w:hAnsi="Times New Roman" w:cs="Times New Roman"/>
          <w:szCs w:val="24"/>
        </w:rPr>
        <w:t xml:space="preserve">, </w:t>
      </w:r>
      <w:ins w:id="296" w:author="Inge Mehide - JUSTDIGI" w:date="2025-07-08T13:43:00Z" w16du:dateUtc="2025-07-08T10:43:00Z">
        <w:r w:rsidR="00C504EF" w:rsidRPr="44497F40">
          <w:rPr>
            <w:rFonts w:ascii="Times New Roman" w:hAnsi="Times New Roman" w:cs="Times New Roman"/>
            <w:szCs w:val="24"/>
          </w:rPr>
          <w:t>ei kohaldata</w:t>
        </w:r>
        <w:r w:rsidR="0CB37D0E" w:rsidRPr="44497F40">
          <w:rPr>
            <w:rFonts w:ascii="Times New Roman" w:hAnsi="Times New Roman" w:cs="Times New Roman"/>
            <w:szCs w:val="24"/>
          </w:rPr>
          <w:t xml:space="preserve"> </w:t>
        </w:r>
      </w:ins>
      <w:del w:id="297" w:author="Inge Mehide - JUSTDIGI" w:date="2025-07-08T13:43:00Z" w16du:dateUtc="2025-07-08T10:43:00Z">
        <w:r w:rsidR="0CB37D0E" w:rsidRPr="44497F40">
          <w:rPr>
            <w:rFonts w:ascii="Times New Roman" w:hAnsi="Times New Roman" w:cs="Times New Roman"/>
            <w:szCs w:val="24"/>
          </w:rPr>
          <w:delText xml:space="preserve">siis </w:delText>
        </w:r>
      </w:del>
      <w:r w:rsidR="0CB37D0E" w:rsidRPr="44497F40">
        <w:rPr>
          <w:rFonts w:ascii="Times New Roman" w:hAnsi="Times New Roman" w:cs="Times New Roman"/>
          <w:szCs w:val="24"/>
        </w:rPr>
        <w:t xml:space="preserve">sellisele ehitisele </w:t>
      </w:r>
      <w:del w:id="298" w:author="Inge Mehide - JUSTDIGI" w:date="2025-07-08T13:43:00Z" w16du:dateUtc="2025-07-08T10:43:00Z">
        <w:r w:rsidR="0CB37D0E" w:rsidRPr="44497F40">
          <w:rPr>
            <w:rFonts w:ascii="Times New Roman" w:hAnsi="Times New Roman" w:cs="Times New Roman"/>
            <w:szCs w:val="24"/>
          </w:rPr>
          <w:delText xml:space="preserve">ei kohaldata </w:delText>
        </w:r>
      </w:del>
      <w:r w:rsidR="0CB37D0E" w:rsidRPr="44497F40">
        <w:rPr>
          <w:rFonts w:ascii="Times New Roman" w:hAnsi="Times New Roman" w:cs="Times New Roman"/>
          <w:szCs w:val="24"/>
        </w:rPr>
        <w:t>käesoleva seaduse §-</w:t>
      </w:r>
      <w:del w:id="299" w:author="Inge Mehide - JUSTDIGI" w:date="2025-07-08T13:42:00Z" w16du:dateUtc="2025-07-08T10:42:00Z">
        <w:r w:rsidR="0CB37D0E" w:rsidRPr="44497F40">
          <w:rPr>
            <w:rFonts w:ascii="Times New Roman" w:hAnsi="Times New Roman" w:cs="Times New Roman"/>
            <w:szCs w:val="24"/>
          </w:rPr>
          <w:delText>i</w:delText>
        </w:r>
      </w:del>
      <w:ins w:id="300" w:author="Inge Mehide - JUSTDIGI" w:date="2025-07-08T13:46:00Z" w16du:dateUtc="2025-07-08T10:46:00Z">
        <w:r w:rsidR="00771515">
          <w:rPr>
            <w:rFonts w:ascii="Times New Roman" w:hAnsi="Times New Roman" w:cs="Times New Roman"/>
            <w:szCs w:val="24"/>
          </w:rPr>
          <w:t>de</w:t>
        </w:r>
      </w:ins>
      <w:ins w:id="301" w:author="Inge Mehide - JUSTDIGI" w:date="2025-07-08T13:44:00Z" w16du:dateUtc="2025-07-08T10:44:00Z">
        <w:r w:rsidR="003F12FB">
          <w:rPr>
            <w:rFonts w:ascii="Times New Roman" w:hAnsi="Times New Roman" w:cs="Times New Roman"/>
            <w:szCs w:val="24"/>
          </w:rPr>
          <w:t>s</w:t>
        </w:r>
      </w:ins>
      <w:r w:rsidR="0CB37D0E" w:rsidRPr="44497F40">
        <w:rPr>
          <w:rFonts w:ascii="Times New Roman" w:hAnsi="Times New Roman" w:cs="Times New Roman"/>
          <w:szCs w:val="24"/>
        </w:rPr>
        <w:t xml:space="preserve"> 113</w:t>
      </w:r>
      <w:r w:rsidR="0CB37D0E" w:rsidRPr="44497F40">
        <w:rPr>
          <w:rFonts w:ascii="Times New Roman" w:hAnsi="Times New Roman" w:cs="Times New Roman"/>
          <w:szCs w:val="24"/>
          <w:vertAlign w:val="superscript"/>
        </w:rPr>
        <w:t>21</w:t>
      </w:r>
      <w:r w:rsidR="0CB37D0E" w:rsidRPr="44497F40">
        <w:rPr>
          <w:rFonts w:ascii="Times New Roman" w:hAnsi="Times New Roman" w:cs="Times New Roman"/>
          <w:szCs w:val="24"/>
        </w:rPr>
        <w:t xml:space="preserve"> ja </w:t>
      </w:r>
      <w:del w:id="302" w:author="Inge Mehide - JUSTDIGI" w:date="2025-07-08T13:42:00Z" w16du:dateUtc="2025-07-08T10:42:00Z">
        <w:r w:rsidR="0CB37D0E" w:rsidRPr="44497F40">
          <w:rPr>
            <w:rFonts w:ascii="Times New Roman" w:hAnsi="Times New Roman" w:cs="Times New Roman"/>
            <w:szCs w:val="24"/>
          </w:rPr>
          <w:delText>§-</w:delText>
        </w:r>
      </w:del>
      <w:del w:id="303" w:author="Inge Mehide - JUSTDIGI" w:date="2025-07-08T13:43:00Z" w16du:dateUtc="2025-07-08T10:43:00Z">
        <w:r w:rsidR="0CB37D0E" w:rsidRPr="44497F40">
          <w:rPr>
            <w:rFonts w:ascii="Times New Roman" w:hAnsi="Times New Roman" w:cs="Times New Roman"/>
            <w:szCs w:val="24"/>
          </w:rPr>
          <w:delText xml:space="preserve">i </w:delText>
        </w:r>
      </w:del>
      <w:r w:rsidR="0CB37D0E" w:rsidRPr="44497F40">
        <w:rPr>
          <w:rFonts w:ascii="Times New Roman" w:hAnsi="Times New Roman" w:cs="Times New Roman"/>
          <w:szCs w:val="24"/>
        </w:rPr>
        <w:t>113</w:t>
      </w:r>
      <w:r w:rsidR="0CB37D0E" w:rsidRPr="44497F40">
        <w:rPr>
          <w:rFonts w:ascii="Times New Roman" w:hAnsi="Times New Roman" w:cs="Times New Roman"/>
          <w:szCs w:val="24"/>
          <w:vertAlign w:val="superscript"/>
        </w:rPr>
        <w:t>22</w:t>
      </w:r>
      <w:r w:rsidR="0CB37D0E" w:rsidRPr="44497F40">
        <w:rPr>
          <w:rFonts w:ascii="Times New Roman" w:hAnsi="Times New Roman" w:cs="Times New Roman"/>
          <w:szCs w:val="24"/>
        </w:rPr>
        <w:t xml:space="preserve"> ning riigilõivu seaduse §-</w:t>
      </w:r>
      <w:ins w:id="304" w:author="Inge Mehide - JUSTDIGI" w:date="2025-07-08T13:47:00Z" w16du:dateUtc="2025-07-08T10:47:00Z">
        <w:r w:rsidR="005A1BE5">
          <w:rPr>
            <w:rFonts w:ascii="Times New Roman" w:hAnsi="Times New Roman" w:cs="Times New Roman"/>
            <w:szCs w:val="24"/>
          </w:rPr>
          <w:t>s</w:t>
        </w:r>
      </w:ins>
      <w:del w:id="305" w:author="Inge Mehide - JUSTDIGI" w:date="2025-07-08T13:47:00Z" w16du:dateUtc="2025-07-08T10:47:00Z">
        <w:r w:rsidR="0CB37D0E" w:rsidRPr="44497F40">
          <w:rPr>
            <w:rFonts w:ascii="Times New Roman" w:hAnsi="Times New Roman" w:cs="Times New Roman"/>
            <w:szCs w:val="24"/>
          </w:rPr>
          <w:delText>i</w:delText>
        </w:r>
      </w:del>
      <w:r w:rsidR="0CB37D0E" w:rsidRPr="44497F40">
        <w:rPr>
          <w:rFonts w:ascii="Times New Roman" w:hAnsi="Times New Roman" w:cs="Times New Roman"/>
          <w:szCs w:val="24"/>
        </w:rPr>
        <w:t xml:space="preserve"> 215</w:t>
      </w:r>
      <w:r w:rsidR="0CB37D0E" w:rsidRPr="44497F40">
        <w:rPr>
          <w:rFonts w:ascii="Times New Roman" w:hAnsi="Times New Roman" w:cs="Times New Roman"/>
          <w:szCs w:val="24"/>
          <w:vertAlign w:val="superscript"/>
        </w:rPr>
        <w:t>13</w:t>
      </w:r>
      <w:ins w:id="306" w:author="Inge Mehide - JUSTDIGI" w:date="2025-07-08T13:45:00Z" w16du:dateUtc="2025-07-08T10:45:00Z">
        <w:r w:rsidR="003F12FB">
          <w:rPr>
            <w:rFonts w:ascii="Times New Roman" w:hAnsi="Times New Roman" w:cs="Times New Roman"/>
            <w:szCs w:val="24"/>
          </w:rPr>
          <w:t xml:space="preserve"> sätestatu</w:t>
        </w:r>
        <w:r w:rsidR="007D5787">
          <w:rPr>
            <w:rFonts w:ascii="Times New Roman" w:hAnsi="Times New Roman" w:cs="Times New Roman"/>
            <w:szCs w:val="24"/>
          </w:rPr>
          <w:t>t</w:t>
        </w:r>
      </w:ins>
      <w:r w:rsidRPr="44497F40">
        <w:rPr>
          <w:rFonts w:ascii="Times New Roman" w:hAnsi="Times New Roman" w:cs="Times New Roman"/>
        </w:rPr>
        <w:t xml:space="preserve">.  </w:t>
      </w:r>
    </w:p>
    <w:p w14:paraId="4D280BED" w14:textId="77777777" w:rsidR="00034876" w:rsidRPr="00092895" w:rsidRDefault="00034876" w:rsidP="00034876">
      <w:pPr>
        <w:spacing w:after="0" w:line="240" w:lineRule="auto"/>
        <w:jc w:val="both"/>
        <w:rPr>
          <w:rFonts w:ascii="Times New Roman" w:hAnsi="Times New Roman" w:cs="Times New Roman"/>
          <w:szCs w:val="24"/>
        </w:rPr>
      </w:pPr>
    </w:p>
    <w:p w14:paraId="145E500D" w14:textId="7DBBA79C" w:rsidR="00034876" w:rsidRDefault="00034876" w:rsidP="00034876">
      <w:pPr>
        <w:spacing w:after="0" w:line="240" w:lineRule="auto"/>
        <w:jc w:val="both"/>
        <w:rPr>
          <w:rFonts w:ascii="Times New Roman" w:hAnsi="Times New Roman" w:cs="Times New Roman"/>
          <w:b/>
          <w:bCs/>
          <w:szCs w:val="24"/>
        </w:rPr>
      </w:pPr>
      <w:r w:rsidRPr="00092895">
        <w:rPr>
          <w:rFonts w:ascii="Times New Roman" w:hAnsi="Times New Roman" w:cs="Times New Roman"/>
          <w:b/>
          <w:bCs/>
          <w:szCs w:val="24"/>
        </w:rPr>
        <w:t>§ 25</w:t>
      </w:r>
      <w:r w:rsidRPr="00092895">
        <w:rPr>
          <w:rFonts w:ascii="Times New Roman" w:hAnsi="Times New Roman" w:cs="Times New Roman"/>
          <w:b/>
          <w:bCs/>
          <w:szCs w:val="24"/>
          <w:vertAlign w:val="superscript"/>
        </w:rPr>
        <w:t>6</w:t>
      </w:r>
      <w:r w:rsidRPr="00092895">
        <w:rPr>
          <w:rFonts w:ascii="Times New Roman" w:hAnsi="Times New Roman" w:cs="Times New Roman"/>
          <w:b/>
          <w:bCs/>
          <w:szCs w:val="24"/>
        </w:rPr>
        <w:t xml:space="preserve">. Enne 2015. aasta 1. juulit välja antud veekaabelliiniga </w:t>
      </w:r>
      <w:del w:id="307" w:author="Inge Mehide - JUSTDIGI" w:date="2025-07-08T13:51:00Z" w16du:dateUtc="2025-07-08T10:51:00Z">
        <w:r w:rsidRPr="00092895">
          <w:rPr>
            <w:rFonts w:ascii="Times New Roman" w:hAnsi="Times New Roman" w:cs="Times New Roman"/>
            <w:b/>
            <w:bCs/>
            <w:szCs w:val="24"/>
          </w:rPr>
          <w:delText xml:space="preserve"> </w:delText>
        </w:r>
      </w:del>
      <w:r w:rsidRPr="00092895">
        <w:rPr>
          <w:rFonts w:ascii="Times New Roman" w:hAnsi="Times New Roman" w:cs="Times New Roman"/>
          <w:b/>
          <w:bCs/>
          <w:szCs w:val="24"/>
        </w:rPr>
        <w:t xml:space="preserve">koormamise nõusolek </w:t>
      </w:r>
    </w:p>
    <w:p w14:paraId="0131CB1C" w14:textId="77777777" w:rsidR="00034876" w:rsidRPr="00092895" w:rsidRDefault="00034876" w:rsidP="00034876">
      <w:pPr>
        <w:spacing w:after="0" w:line="240" w:lineRule="auto"/>
        <w:jc w:val="both"/>
        <w:rPr>
          <w:rFonts w:ascii="Times New Roman" w:hAnsi="Times New Roman" w:cs="Times New Roman"/>
          <w:b/>
          <w:bCs/>
          <w:szCs w:val="24"/>
        </w:rPr>
      </w:pPr>
    </w:p>
    <w:p w14:paraId="62C95AEF" w14:textId="6DD42EA2" w:rsidR="00C84E18" w:rsidRPr="002245F2" w:rsidRDefault="00034876" w:rsidP="002245F2">
      <w:pPr>
        <w:spacing w:after="0" w:line="240" w:lineRule="auto"/>
        <w:jc w:val="both"/>
        <w:rPr>
          <w:rFonts w:ascii="Times New Roman" w:hAnsi="Times New Roman" w:cs="Times New Roman"/>
          <w:szCs w:val="24"/>
        </w:rPr>
      </w:pPr>
      <w:r w:rsidRPr="44497F40">
        <w:rPr>
          <w:rFonts w:ascii="Times New Roman" w:hAnsi="Times New Roman" w:cs="Times New Roman"/>
        </w:rPr>
        <w:t xml:space="preserve">Enne 2015. aasta 1. juulit välja antud veekaabelliiniga koormamise nõusolek loetakse võrdväärseks hoonestusloaga. </w:t>
      </w:r>
      <w:r w:rsidR="00730EC7">
        <w:rPr>
          <w:rFonts w:ascii="Times New Roman" w:hAnsi="Times New Roman" w:cs="Times New Roman"/>
        </w:rPr>
        <w:t>Hoonestusloa menetleja</w:t>
      </w:r>
      <w:r w:rsidRPr="44497F40">
        <w:rPr>
          <w:rFonts w:ascii="Times New Roman" w:hAnsi="Times New Roman" w:cs="Times New Roman"/>
        </w:rPr>
        <w:t xml:space="preserve"> kannab vastavad ehitised ehitisregistrisse hiljemalt 2029. aasta 31. detsembriks.</w:t>
      </w:r>
      <w:commentRangeStart w:id="308"/>
      <w:del w:id="309" w:author="Inge Mehide - JUSTDIGI" w:date="2025-07-08T13:51:00Z" w16du:dateUtc="2025-07-08T10:51:00Z">
        <w:r w:rsidRPr="44497F40">
          <w:rPr>
            <w:rFonts w:ascii="Times New Roman" w:hAnsi="Times New Roman" w:cs="Times New Roman"/>
          </w:rPr>
          <w:delText xml:space="preserve"> </w:delText>
        </w:r>
      </w:del>
      <w:commentRangeEnd w:id="308"/>
      <w:r w:rsidR="00EC79FB" w:rsidRPr="44497F40">
        <w:rPr>
          <w:rStyle w:val="Kommentaariviide"/>
          <w:rFonts w:ascii="Times New Roman" w:hAnsi="Times New Roman" w:cs="Times New Roman"/>
          <w:sz w:val="24"/>
          <w:szCs w:val="20"/>
        </w:rPr>
        <w:commentReference w:id="308"/>
      </w:r>
      <w:r w:rsidRPr="44497F40">
        <w:rPr>
          <w:rFonts w:ascii="Times New Roman" w:hAnsi="Times New Roman" w:cs="Times New Roman"/>
        </w:rPr>
        <w:t>“.</w:t>
      </w:r>
    </w:p>
    <w:p w14:paraId="61C23876" w14:textId="24648AE1" w:rsidR="44497F40" w:rsidRDefault="44497F40" w:rsidP="44497F40">
      <w:pPr>
        <w:spacing w:after="0" w:line="240" w:lineRule="auto"/>
        <w:jc w:val="both"/>
        <w:rPr>
          <w:rFonts w:ascii="Times New Roman" w:hAnsi="Times New Roman" w:cs="Times New Roman"/>
        </w:rPr>
      </w:pPr>
    </w:p>
    <w:p w14:paraId="2E184440" w14:textId="39904B66" w:rsidR="006C7FD1" w:rsidRPr="002245F2" w:rsidRDefault="00022BAA" w:rsidP="002245F2">
      <w:pPr>
        <w:spacing w:after="0" w:line="240" w:lineRule="auto"/>
        <w:jc w:val="both"/>
        <w:rPr>
          <w:rFonts w:ascii="Times New Roman" w:hAnsi="Times New Roman" w:cs="Times New Roman"/>
          <w:szCs w:val="24"/>
        </w:rPr>
      </w:pPr>
      <w:r>
        <w:rPr>
          <w:rFonts w:ascii="Times New Roman" w:hAnsi="Times New Roman" w:cs="Times New Roman"/>
          <w:b/>
          <w:szCs w:val="24"/>
        </w:rPr>
        <w:t>5</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pealkiri muudetakse ja sõnastatakse järgmiselt:</w:t>
      </w:r>
    </w:p>
    <w:p w14:paraId="73FF24C9"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w:t>
      </w:r>
      <w:r w:rsidRPr="002245F2">
        <w:rPr>
          <w:rFonts w:ascii="Times New Roman" w:hAnsi="Times New Roman" w:cs="Times New Roman"/>
          <w:b/>
          <w:szCs w:val="24"/>
        </w:rPr>
        <w:t>§ 28. Enne ehitusseadustiku jõustumist ehitatud ehitis</w:t>
      </w:r>
      <w:r w:rsidRPr="002245F2">
        <w:rPr>
          <w:rFonts w:ascii="Times New Roman" w:hAnsi="Times New Roman" w:cs="Times New Roman"/>
          <w:szCs w:val="24"/>
        </w:rPr>
        <w:t>“;</w:t>
      </w:r>
    </w:p>
    <w:p w14:paraId="3B7C0ED4" w14:textId="77777777" w:rsidR="00C84E18" w:rsidRPr="002245F2" w:rsidRDefault="00C84E18" w:rsidP="002245F2">
      <w:pPr>
        <w:spacing w:after="0" w:line="240" w:lineRule="auto"/>
        <w:jc w:val="both"/>
        <w:rPr>
          <w:rFonts w:ascii="Times New Roman" w:hAnsi="Times New Roman" w:cs="Times New Roman"/>
          <w:szCs w:val="24"/>
        </w:rPr>
      </w:pPr>
    </w:p>
    <w:p w14:paraId="2D99FF85" w14:textId="4C7729E5" w:rsidR="006C7FD1" w:rsidRPr="002245F2" w:rsidRDefault="00022BAA" w:rsidP="00E73E91">
      <w:pPr>
        <w:spacing w:after="0" w:line="240" w:lineRule="auto"/>
        <w:jc w:val="both"/>
        <w:rPr>
          <w:rFonts w:ascii="Times New Roman" w:hAnsi="Times New Roman" w:cs="Times New Roman"/>
          <w:szCs w:val="24"/>
        </w:rPr>
      </w:pPr>
      <w:r>
        <w:rPr>
          <w:rFonts w:ascii="Times New Roman" w:hAnsi="Times New Roman" w:cs="Times New Roman"/>
          <w:b/>
          <w:szCs w:val="24"/>
        </w:rPr>
        <w:t>6</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lõi</w:t>
      </w:r>
      <w:r w:rsidR="00E2008F">
        <w:rPr>
          <w:rFonts w:ascii="Times New Roman" w:hAnsi="Times New Roman" w:cs="Times New Roman"/>
          <w:szCs w:val="24"/>
        </w:rPr>
        <w:t>k</w:t>
      </w:r>
      <w:r w:rsidR="007B0BBF" w:rsidRPr="002245F2">
        <w:rPr>
          <w:rFonts w:ascii="Times New Roman" w:hAnsi="Times New Roman" w:cs="Times New Roman"/>
          <w:szCs w:val="24"/>
        </w:rPr>
        <w:t>e</w:t>
      </w:r>
      <w:r w:rsidR="00E73E91">
        <w:rPr>
          <w:rFonts w:ascii="Times New Roman" w:hAnsi="Times New Roman" w:cs="Times New Roman"/>
          <w:szCs w:val="24"/>
        </w:rPr>
        <w:t>s</w:t>
      </w:r>
      <w:r w:rsidR="007B0BBF" w:rsidRPr="002245F2">
        <w:rPr>
          <w:rFonts w:ascii="Times New Roman" w:hAnsi="Times New Roman" w:cs="Times New Roman"/>
          <w:szCs w:val="24"/>
        </w:rPr>
        <w:t xml:space="preserve"> 1</w:t>
      </w:r>
      <w:r w:rsidR="00E73E91">
        <w:rPr>
          <w:rFonts w:ascii="Times New Roman" w:hAnsi="Times New Roman" w:cs="Times New Roman"/>
          <w:szCs w:val="24"/>
        </w:rPr>
        <w:t xml:space="preserve"> asendatakse tekstiosa „</w:t>
      </w:r>
      <w:r w:rsidR="00E73E91" w:rsidRPr="00E73E91">
        <w:rPr>
          <w:rFonts w:ascii="Times New Roman" w:hAnsi="Times New Roman" w:cs="Times New Roman"/>
          <w:szCs w:val="24"/>
        </w:rPr>
        <w:t>2003. aasta 1. jaanuari</w:t>
      </w:r>
      <w:r w:rsidR="00E73E91">
        <w:rPr>
          <w:rFonts w:ascii="Times New Roman" w:hAnsi="Times New Roman" w:cs="Times New Roman"/>
          <w:szCs w:val="24"/>
        </w:rPr>
        <w:t>“ tekstiosaga „</w:t>
      </w:r>
      <w:r w:rsidR="00E73E91" w:rsidRPr="00E73E91">
        <w:rPr>
          <w:rFonts w:ascii="Times New Roman" w:hAnsi="Times New Roman" w:cs="Times New Roman"/>
          <w:szCs w:val="24"/>
        </w:rPr>
        <w:t>2015. aasta 1. juulit</w:t>
      </w:r>
      <w:r w:rsidR="00E73E91">
        <w:rPr>
          <w:rFonts w:ascii="Times New Roman" w:hAnsi="Times New Roman" w:cs="Times New Roman"/>
          <w:szCs w:val="24"/>
        </w:rPr>
        <w:t>“;</w:t>
      </w:r>
    </w:p>
    <w:p w14:paraId="06D729AB" w14:textId="77777777" w:rsidR="00C84E18" w:rsidRPr="002245F2" w:rsidRDefault="00C84E18" w:rsidP="002245F2">
      <w:pPr>
        <w:spacing w:after="0" w:line="240" w:lineRule="auto"/>
        <w:jc w:val="both"/>
        <w:rPr>
          <w:rFonts w:ascii="Times New Roman" w:hAnsi="Times New Roman" w:cs="Times New Roman"/>
          <w:szCs w:val="24"/>
        </w:rPr>
      </w:pPr>
    </w:p>
    <w:p w14:paraId="07EC6BFC" w14:textId="14D71B0C" w:rsidR="006C7FD1" w:rsidRPr="002245F2" w:rsidRDefault="00022BAA" w:rsidP="002245F2">
      <w:pPr>
        <w:spacing w:after="0" w:line="240" w:lineRule="auto"/>
        <w:jc w:val="both"/>
        <w:rPr>
          <w:rFonts w:ascii="Times New Roman" w:hAnsi="Times New Roman" w:cs="Times New Roman"/>
          <w:szCs w:val="24"/>
        </w:rPr>
      </w:pPr>
      <w:r>
        <w:rPr>
          <w:rFonts w:ascii="Times New Roman" w:hAnsi="Times New Roman" w:cs="Times New Roman"/>
          <w:b/>
          <w:szCs w:val="24"/>
        </w:rPr>
        <w:t>7</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täiendatakse lõikega 1</w:t>
      </w:r>
      <w:r w:rsidR="007B0BBF" w:rsidRPr="002245F2">
        <w:rPr>
          <w:rFonts w:ascii="Times New Roman" w:hAnsi="Times New Roman" w:cs="Times New Roman"/>
          <w:szCs w:val="24"/>
          <w:vertAlign w:val="superscript"/>
        </w:rPr>
        <w:t>1</w:t>
      </w:r>
      <w:r w:rsidR="007B0BBF" w:rsidRPr="002245F2">
        <w:rPr>
          <w:rFonts w:ascii="Times New Roman" w:hAnsi="Times New Roman" w:cs="Times New Roman"/>
          <w:szCs w:val="24"/>
        </w:rPr>
        <w:t xml:space="preserve"> järgmises sõnastuses:</w:t>
      </w:r>
    </w:p>
    <w:p w14:paraId="13F74DC9" w14:textId="408D8A24"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„(1</w:t>
      </w:r>
      <w:r w:rsidRPr="002245F2">
        <w:rPr>
          <w:rFonts w:ascii="Times New Roman" w:hAnsi="Times New Roman" w:cs="Times New Roman"/>
          <w:szCs w:val="24"/>
          <w:vertAlign w:val="superscript"/>
        </w:rPr>
        <w:t>1</w:t>
      </w:r>
      <w:r w:rsidRPr="002245F2">
        <w:rPr>
          <w:rFonts w:ascii="Times New Roman" w:hAnsi="Times New Roman" w:cs="Times New Roman"/>
          <w:szCs w:val="24"/>
        </w:rPr>
        <w:t>) Enne 1995</w:t>
      </w:r>
      <w:r w:rsidR="000A2744">
        <w:rPr>
          <w:rFonts w:ascii="Times New Roman" w:hAnsi="Times New Roman" w:cs="Times New Roman"/>
          <w:szCs w:val="24"/>
        </w:rPr>
        <w:t>. aasta 22. juulit</w:t>
      </w:r>
      <w:r w:rsidRPr="002245F2">
        <w:rPr>
          <w:rFonts w:ascii="Times New Roman" w:hAnsi="Times New Roman" w:cs="Times New Roman"/>
          <w:szCs w:val="24"/>
        </w:rPr>
        <w:t xml:space="preserve"> ehitatud ehitise </w:t>
      </w:r>
      <w:ins w:id="310" w:author="Inge Mehide - JUSTDIGI" w:date="2025-07-08T14:06:00Z" w16du:dateUtc="2025-07-08T11:06:00Z">
        <w:r w:rsidR="00DB0878">
          <w:rPr>
            <w:rFonts w:ascii="Times New Roman" w:hAnsi="Times New Roman" w:cs="Times New Roman"/>
            <w:szCs w:val="24"/>
          </w:rPr>
          <w:t xml:space="preserve">puhul </w:t>
        </w:r>
        <w:r w:rsidR="00702F2F" w:rsidRPr="002245F2">
          <w:rPr>
            <w:rFonts w:ascii="Times New Roman" w:hAnsi="Times New Roman" w:cs="Times New Roman"/>
            <w:szCs w:val="24"/>
          </w:rPr>
          <w:t>eeldatakse</w:t>
        </w:r>
      </w:ins>
      <w:ins w:id="311" w:author="Inge Mehide - JUSTDIGI" w:date="2025-07-08T14:08:00Z" w16du:dateUtc="2025-07-08T11:08:00Z">
        <w:r w:rsidR="00D33C1C">
          <w:rPr>
            <w:rFonts w:ascii="Times New Roman" w:hAnsi="Times New Roman" w:cs="Times New Roman"/>
            <w:szCs w:val="24"/>
          </w:rPr>
          <w:t>, et</w:t>
        </w:r>
      </w:ins>
      <w:ins w:id="312" w:author="Inge Mehide - JUSTDIGI" w:date="2025-07-08T14:06:00Z" w16du:dateUtc="2025-07-08T11:06:00Z">
        <w:r w:rsidR="00702F2F">
          <w:rPr>
            <w:rFonts w:ascii="Times New Roman" w:hAnsi="Times New Roman" w:cs="Times New Roman"/>
            <w:szCs w:val="24"/>
          </w:rPr>
          <w:t xml:space="preserve"> </w:t>
        </w:r>
      </w:ins>
      <w:ins w:id="313" w:author="Inge Mehide - JUSTDIGI" w:date="2025-07-08T14:08:00Z" w16du:dateUtc="2025-07-08T11:08:00Z">
        <w:r w:rsidR="00335AC9">
          <w:rPr>
            <w:rFonts w:ascii="Times New Roman" w:hAnsi="Times New Roman" w:cs="Times New Roman"/>
            <w:szCs w:val="24"/>
          </w:rPr>
          <w:t xml:space="preserve">selle </w:t>
        </w:r>
      </w:ins>
      <w:ins w:id="314" w:author="Inge Mehide - JUSTDIGI" w:date="2025-07-08T14:06:00Z" w16du:dateUtc="2025-07-08T11:06:00Z">
        <w:r w:rsidR="00C858B5">
          <w:rPr>
            <w:rFonts w:ascii="Times New Roman" w:hAnsi="Times New Roman" w:cs="Times New Roman"/>
            <w:szCs w:val="24"/>
          </w:rPr>
          <w:t>ehitamise</w:t>
        </w:r>
      </w:ins>
      <w:ins w:id="315" w:author="Inge Mehide - JUSTDIGI" w:date="2025-07-08T14:08:00Z" w16du:dateUtc="2025-07-08T11:08:00Z">
        <w:r w:rsidR="00D33C1C">
          <w:rPr>
            <w:rFonts w:ascii="Times New Roman" w:hAnsi="Times New Roman" w:cs="Times New Roman"/>
            <w:szCs w:val="24"/>
          </w:rPr>
          <w:t>ks on olnud</w:t>
        </w:r>
      </w:ins>
      <w:ins w:id="316" w:author="Inge Mehide - JUSTDIGI" w:date="2025-07-08T14:06:00Z" w16du:dateUtc="2025-07-08T11:06:00Z">
        <w:r w:rsidR="00C858B5">
          <w:rPr>
            <w:rFonts w:ascii="Times New Roman" w:hAnsi="Times New Roman" w:cs="Times New Roman"/>
            <w:szCs w:val="24"/>
          </w:rPr>
          <w:t xml:space="preserve"> </w:t>
        </w:r>
      </w:ins>
      <w:r w:rsidRPr="002245F2">
        <w:rPr>
          <w:rFonts w:ascii="Times New Roman" w:hAnsi="Times New Roman" w:cs="Times New Roman"/>
          <w:szCs w:val="24"/>
        </w:rPr>
        <w:t>õiguslik</w:t>
      </w:r>
      <w:del w:id="317" w:author="Inge Mehide - JUSTDIGI" w:date="2025-07-08T14:08:00Z" w16du:dateUtc="2025-07-08T11:08:00Z">
        <w:r w:rsidRPr="002245F2">
          <w:rPr>
            <w:rFonts w:ascii="Times New Roman" w:hAnsi="Times New Roman" w:cs="Times New Roman"/>
            <w:szCs w:val="24"/>
          </w:rPr>
          <w:delText>ku</w:delText>
        </w:r>
      </w:del>
      <w:r w:rsidRPr="002245F2">
        <w:rPr>
          <w:rFonts w:ascii="Times New Roman" w:hAnsi="Times New Roman" w:cs="Times New Roman"/>
          <w:szCs w:val="24"/>
        </w:rPr>
        <w:t xml:space="preserve"> alus</w:t>
      </w:r>
      <w:del w:id="318" w:author="Inge Mehide - JUSTDIGI" w:date="2025-07-08T14:08:00Z" w16du:dateUtc="2025-07-08T11:08:00Z">
        <w:r w:rsidRPr="002245F2">
          <w:rPr>
            <w:rFonts w:ascii="Times New Roman" w:hAnsi="Times New Roman" w:cs="Times New Roman"/>
            <w:szCs w:val="24"/>
          </w:rPr>
          <w:delText>t</w:delText>
        </w:r>
      </w:del>
      <w:del w:id="319" w:author="Inge Mehide - JUSTDIGI" w:date="2025-07-08T14:06:00Z" w16du:dateUtc="2025-07-08T11:06:00Z">
        <w:r w:rsidRPr="002245F2">
          <w:rPr>
            <w:rFonts w:ascii="Times New Roman" w:hAnsi="Times New Roman" w:cs="Times New Roman"/>
            <w:szCs w:val="24"/>
          </w:rPr>
          <w:delText xml:space="preserve"> eeldatakse</w:delText>
        </w:r>
      </w:del>
      <w:ins w:id="320" w:author="Inge Mehide - JUSTDIGI" w:date="2025-07-08T14:15:00Z" w16du:dateUtc="2025-07-08T11:15:00Z">
        <w:r w:rsidR="006427DE">
          <w:rPr>
            <w:rFonts w:ascii="Times New Roman" w:hAnsi="Times New Roman" w:cs="Times New Roman"/>
            <w:szCs w:val="24"/>
          </w:rPr>
          <w:t>.</w:t>
        </w:r>
      </w:ins>
      <w:del w:id="321" w:author="Inge Mehide - JUSTDIGI" w:date="2025-07-08T14:15:00Z" w16du:dateUtc="2025-07-08T11:15:00Z">
        <w:r w:rsidRPr="002245F2">
          <w:rPr>
            <w:rFonts w:ascii="Times New Roman" w:hAnsi="Times New Roman" w:cs="Times New Roman"/>
            <w:szCs w:val="24"/>
          </w:rPr>
          <w:delText>,</w:delText>
        </w:r>
      </w:del>
      <w:r w:rsidRPr="002245F2">
        <w:rPr>
          <w:rFonts w:ascii="Times New Roman" w:hAnsi="Times New Roman" w:cs="Times New Roman"/>
          <w:szCs w:val="24"/>
        </w:rPr>
        <w:t xml:space="preserve"> </w:t>
      </w:r>
      <w:ins w:id="322" w:author="Inge Mehide - JUSTDIGI" w:date="2025-07-08T14:17:00Z" w16du:dateUtc="2025-07-08T11:17:00Z">
        <w:r w:rsidR="0072728D">
          <w:rPr>
            <w:rFonts w:ascii="Times New Roman" w:hAnsi="Times New Roman" w:cs="Times New Roman"/>
            <w:szCs w:val="24"/>
          </w:rPr>
          <w:t>Õigusliku alus</w:t>
        </w:r>
        <w:r w:rsidR="00202496">
          <w:rPr>
            <w:rFonts w:ascii="Times New Roman" w:hAnsi="Times New Roman" w:cs="Times New Roman"/>
            <w:szCs w:val="24"/>
          </w:rPr>
          <w:t xml:space="preserve">e </w:t>
        </w:r>
      </w:ins>
      <w:ins w:id="323" w:author="Inge Mehide - JUSTDIGI" w:date="2025-07-08T14:18:00Z" w16du:dateUtc="2025-07-08T11:18:00Z">
        <w:r w:rsidR="00202496">
          <w:rPr>
            <w:rFonts w:ascii="Times New Roman" w:hAnsi="Times New Roman" w:cs="Times New Roman"/>
            <w:szCs w:val="24"/>
          </w:rPr>
          <w:t>olemasolu</w:t>
        </w:r>
      </w:ins>
      <w:ins w:id="324" w:author="Inge Mehide - JUSTDIGI" w:date="2025-07-08T14:16:00Z" w16du:dateUtc="2025-07-08T11:16:00Z">
        <w:r w:rsidR="0036534C">
          <w:rPr>
            <w:rFonts w:ascii="Times New Roman" w:hAnsi="Times New Roman" w:cs="Times New Roman"/>
            <w:szCs w:val="24"/>
          </w:rPr>
          <w:t xml:space="preserve"> ei</w:t>
        </w:r>
      </w:ins>
      <w:ins w:id="325" w:author="Inge Mehide - JUSTDIGI" w:date="2025-07-08T14:15:00Z" w16du:dateUtc="2025-07-08T11:15:00Z">
        <w:r w:rsidR="00F11E58">
          <w:rPr>
            <w:rFonts w:ascii="Times New Roman" w:hAnsi="Times New Roman" w:cs="Times New Roman"/>
            <w:szCs w:val="24"/>
          </w:rPr>
          <w:t xml:space="preserve"> eeld</w:t>
        </w:r>
      </w:ins>
      <w:ins w:id="326" w:author="Inge Mehide - JUSTDIGI" w:date="2025-07-08T14:16:00Z" w16du:dateUtc="2025-07-08T11:16:00Z">
        <w:r w:rsidR="0036534C">
          <w:rPr>
            <w:rFonts w:ascii="Times New Roman" w:hAnsi="Times New Roman" w:cs="Times New Roman"/>
            <w:szCs w:val="24"/>
          </w:rPr>
          <w:t>ata</w:t>
        </w:r>
      </w:ins>
      <w:ins w:id="327" w:author="Inge Mehide - JUSTDIGI" w:date="2025-07-08T14:15:00Z" w16du:dateUtc="2025-07-08T11:15:00Z">
        <w:r w:rsidR="00BA7770">
          <w:rPr>
            <w:rFonts w:ascii="Times New Roman" w:hAnsi="Times New Roman" w:cs="Times New Roman"/>
            <w:szCs w:val="24"/>
          </w:rPr>
          <w:t xml:space="preserve"> </w:t>
        </w:r>
      </w:ins>
      <w:del w:id="328" w:author="Inge Mehide - JUSTDIGI" w:date="2025-07-08T14:15:00Z" w16du:dateUtc="2025-07-08T11:15:00Z">
        <w:r w:rsidRPr="002245F2">
          <w:rPr>
            <w:rFonts w:ascii="Times New Roman" w:hAnsi="Times New Roman" w:cs="Times New Roman"/>
            <w:szCs w:val="24"/>
          </w:rPr>
          <w:delText xml:space="preserve">välja arvatud </w:delText>
        </w:r>
      </w:del>
      <w:r w:rsidRPr="002245F2">
        <w:rPr>
          <w:rFonts w:ascii="Times New Roman" w:hAnsi="Times New Roman" w:cs="Times New Roman"/>
          <w:szCs w:val="24"/>
        </w:rPr>
        <w:t>kinnistusraamatusse kandmata maal asuva ehitise puhul.“;</w:t>
      </w:r>
    </w:p>
    <w:p w14:paraId="3D1D8738" w14:textId="77777777" w:rsidR="00C84E18" w:rsidRPr="002245F2" w:rsidRDefault="00C84E18" w:rsidP="002245F2">
      <w:pPr>
        <w:spacing w:after="0" w:line="240" w:lineRule="auto"/>
        <w:jc w:val="both"/>
        <w:rPr>
          <w:rFonts w:ascii="Times New Roman" w:hAnsi="Times New Roman" w:cs="Times New Roman"/>
          <w:szCs w:val="24"/>
        </w:rPr>
      </w:pPr>
    </w:p>
    <w:p w14:paraId="116FC415" w14:textId="0F45327B" w:rsidR="006C7FD1" w:rsidRPr="002245F2" w:rsidRDefault="00826EF5" w:rsidP="002245F2">
      <w:pPr>
        <w:spacing w:after="0" w:line="240" w:lineRule="auto"/>
        <w:jc w:val="both"/>
        <w:rPr>
          <w:rFonts w:ascii="Times New Roman" w:hAnsi="Times New Roman" w:cs="Times New Roman"/>
          <w:szCs w:val="24"/>
        </w:rPr>
      </w:pPr>
      <w:r>
        <w:rPr>
          <w:rFonts w:ascii="Times New Roman" w:hAnsi="Times New Roman" w:cs="Times New Roman"/>
          <w:b/>
          <w:szCs w:val="24"/>
        </w:rPr>
        <w:t>8</w:t>
      </w:r>
      <w:r w:rsidR="007B0BBF" w:rsidRPr="002245F2">
        <w:rPr>
          <w:rFonts w:ascii="Times New Roman" w:hAnsi="Times New Roman" w:cs="Times New Roman"/>
          <w:b/>
          <w:szCs w:val="24"/>
        </w:rPr>
        <w:t xml:space="preserve">) </w:t>
      </w:r>
      <w:r w:rsidR="007B0BBF" w:rsidRPr="0048575D">
        <w:rPr>
          <w:rFonts w:ascii="Times New Roman" w:hAnsi="Times New Roman" w:cs="Times New Roman"/>
          <w:szCs w:val="24"/>
        </w:rPr>
        <w:t>paragrahvi 28 lõi</w:t>
      </w:r>
      <w:r w:rsidR="00995F84">
        <w:rPr>
          <w:rFonts w:ascii="Times New Roman" w:hAnsi="Times New Roman" w:cs="Times New Roman"/>
          <w:szCs w:val="24"/>
        </w:rPr>
        <w:t>k</w:t>
      </w:r>
      <w:r w:rsidR="007B0BBF" w:rsidRPr="0048575D">
        <w:rPr>
          <w:rFonts w:ascii="Times New Roman" w:hAnsi="Times New Roman" w:cs="Times New Roman"/>
          <w:szCs w:val="24"/>
        </w:rPr>
        <w:t>e</w:t>
      </w:r>
      <w:r w:rsidR="000A2744">
        <w:rPr>
          <w:rFonts w:ascii="Times New Roman" w:hAnsi="Times New Roman" w:cs="Times New Roman"/>
          <w:szCs w:val="24"/>
        </w:rPr>
        <w:t>s</w:t>
      </w:r>
      <w:r w:rsidR="007B0BBF" w:rsidRPr="0048575D">
        <w:rPr>
          <w:rFonts w:ascii="Times New Roman" w:hAnsi="Times New Roman" w:cs="Times New Roman"/>
          <w:szCs w:val="24"/>
        </w:rPr>
        <w:t xml:space="preserve"> 2 </w:t>
      </w:r>
      <w:r w:rsidR="000A2744">
        <w:rPr>
          <w:rFonts w:ascii="Times New Roman" w:hAnsi="Times New Roman" w:cs="Times New Roman"/>
          <w:szCs w:val="24"/>
        </w:rPr>
        <w:t>asendatakse</w:t>
      </w:r>
      <w:r w:rsidR="000A2744" w:rsidRPr="0048575D">
        <w:rPr>
          <w:rFonts w:ascii="Times New Roman" w:hAnsi="Times New Roman" w:cs="Times New Roman"/>
          <w:szCs w:val="24"/>
        </w:rPr>
        <w:t xml:space="preserve"> </w:t>
      </w:r>
      <w:r w:rsidR="007B0BBF" w:rsidRPr="0048575D">
        <w:rPr>
          <w:rFonts w:ascii="Times New Roman" w:hAnsi="Times New Roman" w:cs="Times New Roman"/>
          <w:szCs w:val="24"/>
        </w:rPr>
        <w:t>tekstiosa „lõikes 1“ tekstiosaga „lõi</w:t>
      </w:r>
      <w:r w:rsidR="000A2744">
        <w:rPr>
          <w:rFonts w:ascii="Times New Roman" w:hAnsi="Times New Roman" w:cs="Times New Roman"/>
          <w:szCs w:val="24"/>
        </w:rPr>
        <w:t>getes 1</w:t>
      </w:r>
      <w:r w:rsidR="00412A88">
        <w:rPr>
          <w:rFonts w:ascii="Times New Roman" w:hAnsi="Times New Roman" w:cs="Times New Roman"/>
          <w:szCs w:val="24"/>
        </w:rPr>
        <w:t xml:space="preserve"> ja </w:t>
      </w:r>
      <w:r w:rsidR="007B0BBF" w:rsidRPr="0048575D">
        <w:rPr>
          <w:rFonts w:ascii="Times New Roman" w:hAnsi="Times New Roman" w:cs="Times New Roman"/>
          <w:szCs w:val="24"/>
        </w:rPr>
        <w:t>1</w:t>
      </w:r>
      <w:r w:rsidR="007B0BBF" w:rsidRPr="0048575D">
        <w:rPr>
          <w:rFonts w:ascii="Times New Roman" w:hAnsi="Times New Roman" w:cs="Times New Roman"/>
          <w:szCs w:val="24"/>
          <w:vertAlign w:val="superscript"/>
        </w:rPr>
        <w:t>1</w:t>
      </w:r>
      <w:r w:rsidR="007B0BBF" w:rsidRPr="0048575D">
        <w:rPr>
          <w:rFonts w:ascii="Times New Roman" w:hAnsi="Times New Roman" w:cs="Times New Roman"/>
          <w:szCs w:val="24"/>
        </w:rPr>
        <w:t>“;</w:t>
      </w:r>
    </w:p>
    <w:p w14:paraId="17BA45B4" w14:textId="77777777" w:rsidR="00C84E18" w:rsidRPr="002245F2" w:rsidRDefault="00C84E18" w:rsidP="002245F2">
      <w:pPr>
        <w:spacing w:after="0" w:line="240" w:lineRule="auto"/>
        <w:jc w:val="both"/>
        <w:rPr>
          <w:rFonts w:ascii="Times New Roman" w:hAnsi="Times New Roman" w:cs="Times New Roman"/>
          <w:szCs w:val="24"/>
        </w:rPr>
      </w:pPr>
    </w:p>
    <w:p w14:paraId="07C2059E" w14:textId="4E100C90" w:rsidR="006C7FD1" w:rsidRPr="002245F2" w:rsidRDefault="00826EF5" w:rsidP="002245F2">
      <w:pPr>
        <w:spacing w:after="0" w:line="240" w:lineRule="auto"/>
        <w:jc w:val="both"/>
        <w:rPr>
          <w:rFonts w:ascii="Times New Roman" w:hAnsi="Times New Roman" w:cs="Times New Roman"/>
          <w:szCs w:val="24"/>
        </w:rPr>
      </w:pPr>
      <w:r>
        <w:rPr>
          <w:rFonts w:ascii="Times New Roman" w:hAnsi="Times New Roman" w:cs="Times New Roman"/>
          <w:b/>
          <w:szCs w:val="24"/>
        </w:rPr>
        <w:t>9</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lõiget 3 täiendatakse pärast tekstiosa „või kasutamiseks“ tekstiosaga „või selle õiguslikku alust eeldatakse</w:t>
      </w:r>
      <w:r w:rsidR="00995F84">
        <w:rPr>
          <w:rFonts w:ascii="Times New Roman" w:hAnsi="Times New Roman" w:cs="Times New Roman"/>
          <w:szCs w:val="24"/>
        </w:rPr>
        <w:t xml:space="preserve"> käesoleva paragrahvi</w:t>
      </w:r>
      <w:r w:rsidR="007B0BBF" w:rsidRPr="002245F2">
        <w:rPr>
          <w:rFonts w:ascii="Times New Roman" w:hAnsi="Times New Roman" w:cs="Times New Roman"/>
          <w:szCs w:val="24"/>
        </w:rPr>
        <w:t xml:space="preserve"> lõike 1</w:t>
      </w:r>
      <w:r w:rsidR="007B0BBF" w:rsidRPr="002245F2">
        <w:rPr>
          <w:rFonts w:ascii="Times New Roman" w:hAnsi="Times New Roman" w:cs="Times New Roman"/>
          <w:szCs w:val="24"/>
          <w:vertAlign w:val="superscript"/>
        </w:rPr>
        <w:t>1</w:t>
      </w:r>
      <w:r w:rsidR="00FA2B6C">
        <w:rPr>
          <w:rFonts w:ascii="Times New Roman" w:hAnsi="Times New Roman" w:cs="Times New Roman"/>
          <w:szCs w:val="24"/>
          <w:vertAlign w:val="superscript"/>
        </w:rPr>
        <w:t xml:space="preserve"> </w:t>
      </w:r>
      <w:r w:rsidR="00FA2B6C">
        <w:rPr>
          <w:rFonts w:ascii="Times New Roman" w:hAnsi="Times New Roman" w:cs="Times New Roman"/>
          <w:szCs w:val="24"/>
        </w:rPr>
        <w:t>kohaselt</w:t>
      </w:r>
      <w:r w:rsidR="007B0BBF" w:rsidRPr="002245F2">
        <w:rPr>
          <w:rFonts w:ascii="Times New Roman" w:hAnsi="Times New Roman" w:cs="Times New Roman"/>
          <w:szCs w:val="24"/>
        </w:rPr>
        <w:t>“;</w:t>
      </w:r>
    </w:p>
    <w:p w14:paraId="7C764925" w14:textId="77777777" w:rsidR="00C84E18" w:rsidRPr="002245F2" w:rsidRDefault="00C84E18" w:rsidP="002245F2">
      <w:pPr>
        <w:spacing w:after="0" w:line="240" w:lineRule="auto"/>
        <w:jc w:val="both"/>
        <w:rPr>
          <w:rFonts w:ascii="Times New Roman" w:hAnsi="Times New Roman" w:cs="Times New Roman"/>
          <w:szCs w:val="24"/>
        </w:rPr>
      </w:pPr>
    </w:p>
    <w:p w14:paraId="395E236A" w14:textId="241489C2" w:rsidR="006C7FD1" w:rsidRPr="002245F2" w:rsidRDefault="00826EF5" w:rsidP="002245F2">
      <w:pPr>
        <w:spacing w:after="0" w:line="240" w:lineRule="auto"/>
        <w:jc w:val="both"/>
        <w:rPr>
          <w:rFonts w:ascii="Times New Roman" w:hAnsi="Times New Roman" w:cs="Times New Roman"/>
          <w:szCs w:val="24"/>
        </w:rPr>
      </w:pPr>
      <w:r>
        <w:rPr>
          <w:rFonts w:ascii="Times New Roman" w:hAnsi="Times New Roman" w:cs="Times New Roman"/>
          <w:b/>
          <w:szCs w:val="24"/>
        </w:rPr>
        <w:t>10</w:t>
      </w:r>
      <w:r w:rsidR="007B0BBF" w:rsidRPr="002245F2">
        <w:rPr>
          <w:rFonts w:ascii="Times New Roman" w:hAnsi="Times New Roman" w:cs="Times New Roman"/>
          <w:b/>
          <w:szCs w:val="24"/>
        </w:rPr>
        <w:t xml:space="preserve">) </w:t>
      </w:r>
      <w:r w:rsidR="007B0BBF" w:rsidRPr="002245F2">
        <w:rPr>
          <w:rFonts w:ascii="Times New Roman" w:hAnsi="Times New Roman" w:cs="Times New Roman"/>
          <w:szCs w:val="24"/>
        </w:rPr>
        <w:t>paragrahvi 28 lõi</w:t>
      </w:r>
      <w:r w:rsidR="00C63F52">
        <w:rPr>
          <w:rFonts w:ascii="Times New Roman" w:hAnsi="Times New Roman" w:cs="Times New Roman"/>
          <w:szCs w:val="24"/>
        </w:rPr>
        <w:t>ke</w:t>
      </w:r>
      <w:r w:rsidR="007B0BBF" w:rsidRPr="002245F2">
        <w:rPr>
          <w:rFonts w:ascii="Times New Roman" w:hAnsi="Times New Roman" w:cs="Times New Roman"/>
          <w:szCs w:val="24"/>
        </w:rPr>
        <w:t xml:space="preserve"> 5 </w:t>
      </w:r>
      <w:r w:rsidR="00C63F52">
        <w:rPr>
          <w:rFonts w:ascii="Times New Roman" w:hAnsi="Times New Roman" w:cs="Times New Roman"/>
          <w:szCs w:val="24"/>
        </w:rPr>
        <w:t xml:space="preserve">teist lauset </w:t>
      </w:r>
      <w:r w:rsidR="007B0BBF" w:rsidRPr="002245F2">
        <w:rPr>
          <w:rFonts w:ascii="Times New Roman" w:hAnsi="Times New Roman" w:cs="Times New Roman"/>
          <w:szCs w:val="24"/>
        </w:rPr>
        <w:t>täiendatakse pärast tekstiosa „nõuete kohaselt“ tekstiosaga „</w:t>
      </w:r>
      <w:r w:rsidR="00FA2B6C">
        <w:rPr>
          <w:rFonts w:ascii="Times New Roman" w:hAnsi="Times New Roman" w:cs="Times New Roman"/>
          <w:szCs w:val="24"/>
        </w:rPr>
        <w:t>,</w:t>
      </w:r>
      <w:del w:id="329" w:author="Inge Mehide - JUSTDIGI" w:date="2025-07-09T13:20:00Z" w16du:dateUtc="2025-07-09T10:20:00Z">
        <w:r w:rsidR="007B0BBF" w:rsidRPr="002245F2">
          <w:rPr>
            <w:rFonts w:ascii="Times New Roman" w:hAnsi="Times New Roman" w:cs="Times New Roman"/>
            <w:szCs w:val="24"/>
          </w:rPr>
          <w:delText xml:space="preserve"> </w:delText>
        </w:r>
      </w:del>
      <w:ins w:id="330" w:author="Inge Mehide - JUSTDIGI" w:date="2025-07-09T13:20:00Z" w16du:dateUtc="2025-07-09T10:20:00Z">
        <w:r w:rsidR="00A52C63">
          <w:rPr>
            <w:rFonts w:ascii="Times New Roman" w:hAnsi="Times New Roman" w:cs="Times New Roman"/>
            <w:szCs w:val="24"/>
          </w:rPr>
          <w:t> </w:t>
        </w:r>
      </w:ins>
      <w:r w:rsidR="007B0BBF" w:rsidRPr="002245F2">
        <w:rPr>
          <w:rFonts w:ascii="Times New Roman" w:hAnsi="Times New Roman" w:cs="Times New Roman"/>
          <w:szCs w:val="24"/>
        </w:rPr>
        <w:t>välja arvatud juhul, kui ehitise ehitamise ajal kehtinud nõuded on rangemad kui kehtivad nõuded“;</w:t>
      </w:r>
    </w:p>
    <w:p w14:paraId="73195087" w14:textId="77777777" w:rsidR="00C84E18" w:rsidRPr="002245F2" w:rsidRDefault="00C84E18" w:rsidP="002245F2">
      <w:pPr>
        <w:spacing w:after="0" w:line="240" w:lineRule="auto"/>
        <w:jc w:val="both"/>
        <w:rPr>
          <w:rFonts w:ascii="Times New Roman" w:hAnsi="Times New Roman" w:cs="Times New Roman"/>
          <w:szCs w:val="24"/>
        </w:rPr>
      </w:pPr>
    </w:p>
    <w:p w14:paraId="6B816901" w14:textId="1B29600C"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26EF5">
        <w:rPr>
          <w:rFonts w:ascii="Times New Roman" w:hAnsi="Times New Roman" w:cs="Times New Roman"/>
          <w:b/>
          <w:szCs w:val="24"/>
        </w:rPr>
        <w:t>1</w:t>
      </w:r>
      <w:r w:rsidRPr="002245F2">
        <w:rPr>
          <w:rFonts w:ascii="Times New Roman" w:hAnsi="Times New Roman" w:cs="Times New Roman"/>
          <w:b/>
          <w:szCs w:val="24"/>
        </w:rPr>
        <w:t xml:space="preserve">) </w:t>
      </w:r>
      <w:r w:rsidRPr="002245F2">
        <w:rPr>
          <w:rFonts w:ascii="Times New Roman" w:hAnsi="Times New Roman" w:cs="Times New Roman"/>
          <w:szCs w:val="24"/>
        </w:rPr>
        <w:t>paragrahvi 28 lõi</w:t>
      </w:r>
      <w:r w:rsidR="00E73E91">
        <w:rPr>
          <w:rFonts w:ascii="Times New Roman" w:hAnsi="Times New Roman" w:cs="Times New Roman"/>
          <w:szCs w:val="24"/>
        </w:rPr>
        <w:t>ke</w:t>
      </w:r>
      <w:r w:rsidRPr="002245F2">
        <w:rPr>
          <w:rFonts w:ascii="Times New Roman" w:hAnsi="Times New Roman" w:cs="Times New Roman"/>
          <w:szCs w:val="24"/>
        </w:rPr>
        <w:t xml:space="preserve"> 6 </w:t>
      </w:r>
      <w:r w:rsidR="00E73E91">
        <w:rPr>
          <w:rFonts w:ascii="Times New Roman" w:hAnsi="Times New Roman" w:cs="Times New Roman"/>
          <w:szCs w:val="24"/>
        </w:rPr>
        <w:t>kolma</w:t>
      </w:r>
      <w:ins w:id="331" w:author="Inge Mehide - JUSTDIGI" w:date="2025-07-08T14:21:00Z" w16du:dateUtc="2025-07-08T11:21:00Z">
        <w:r w:rsidR="00274505">
          <w:rPr>
            <w:rFonts w:ascii="Times New Roman" w:hAnsi="Times New Roman" w:cs="Times New Roman"/>
            <w:szCs w:val="24"/>
          </w:rPr>
          <w:t>s</w:t>
        </w:r>
      </w:ins>
      <w:del w:id="332" w:author="Inge Mehide - JUSTDIGI" w:date="2025-07-08T14:21:00Z" w16du:dateUtc="2025-07-08T11:21:00Z">
        <w:r w:rsidR="00E73E91" w:rsidDel="00274505">
          <w:rPr>
            <w:rFonts w:ascii="Times New Roman" w:hAnsi="Times New Roman" w:cs="Times New Roman"/>
            <w:szCs w:val="24"/>
          </w:rPr>
          <w:delText>ndat</w:delText>
        </w:r>
      </w:del>
      <w:r w:rsidR="00E73E91">
        <w:rPr>
          <w:rFonts w:ascii="Times New Roman" w:hAnsi="Times New Roman" w:cs="Times New Roman"/>
          <w:szCs w:val="24"/>
        </w:rPr>
        <w:t xml:space="preserve"> lause</w:t>
      </w:r>
      <w:del w:id="333" w:author="Inge Mehide - JUSTDIGI" w:date="2025-07-08T14:21:00Z" w16du:dateUtc="2025-07-08T11:21:00Z">
        <w:r w:rsidR="00E73E91">
          <w:rPr>
            <w:rFonts w:ascii="Times New Roman" w:hAnsi="Times New Roman" w:cs="Times New Roman"/>
            <w:szCs w:val="24"/>
          </w:rPr>
          <w:delText>t</w:delText>
        </w:r>
      </w:del>
      <w:r w:rsidR="00E73E91">
        <w:rPr>
          <w:rFonts w:ascii="Times New Roman" w:hAnsi="Times New Roman" w:cs="Times New Roman"/>
          <w:szCs w:val="24"/>
        </w:rPr>
        <w:t xml:space="preserve"> </w:t>
      </w:r>
      <w:r w:rsidRPr="002245F2">
        <w:rPr>
          <w:rFonts w:ascii="Times New Roman" w:hAnsi="Times New Roman" w:cs="Times New Roman"/>
          <w:szCs w:val="24"/>
        </w:rPr>
        <w:t>muudetakse ja sõnastatakse järgmiselt:</w:t>
      </w:r>
    </w:p>
    <w:p w14:paraId="5EA640D9" w14:textId="29269555"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„Ehitise audit asendab loa- või teavitamismenetluses ehitusprojekti ja ehitusdokumente.“;</w:t>
      </w:r>
    </w:p>
    <w:p w14:paraId="20E0C3FB" w14:textId="77777777" w:rsidR="00C84E18" w:rsidRPr="002245F2" w:rsidRDefault="00C84E18" w:rsidP="002245F2">
      <w:pPr>
        <w:spacing w:after="0" w:line="240" w:lineRule="auto"/>
        <w:jc w:val="both"/>
        <w:rPr>
          <w:rFonts w:ascii="Times New Roman" w:hAnsi="Times New Roman" w:cs="Times New Roman"/>
          <w:szCs w:val="24"/>
        </w:rPr>
      </w:pPr>
    </w:p>
    <w:p w14:paraId="2B12BDD8" w14:textId="11DF4E3F"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1</w:t>
      </w:r>
      <w:r w:rsidR="00826EF5">
        <w:rPr>
          <w:rFonts w:ascii="Times New Roman" w:hAnsi="Times New Roman" w:cs="Times New Roman"/>
          <w:b/>
          <w:szCs w:val="24"/>
        </w:rPr>
        <w:t>2</w:t>
      </w:r>
      <w:r w:rsidRPr="002245F2">
        <w:rPr>
          <w:rFonts w:ascii="Times New Roman" w:hAnsi="Times New Roman" w:cs="Times New Roman"/>
          <w:b/>
          <w:szCs w:val="24"/>
        </w:rPr>
        <w:t xml:space="preserve">) </w:t>
      </w:r>
      <w:r w:rsidRPr="002245F2">
        <w:rPr>
          <w:rFonts w:ascii="Times New Roman" w:hAnsi="Times New Roman" w:cs="Times New Roman"/>
          <w:szCs w:val="24"/>
        </w:rPr>
        <w:t>paragrahv 29 tunnistatakse kehtetuks.</w:t>
      </w:r>
    </w:p>
    <w:p w14:paraId="3671B9E1" w14:textId="77777777" w:rsidR="00C84E18" w:rsidRPr="002245F2" w:rsidRDefault="00C84E18" w:rsidP="002245F2">
      <w:pPr>
        <w:spacing w:after="0" w:line="240" w:lineRule="auto"/>
        <w:jc w:val="both"/>
        <w:rPr>
          <w:rFonts w:ascii="Times New Roman" w:hAnsi="Times New Roman" w:cs="Times New Roman"/>
          <w:szCs w:val="24"/>
        </w:rPr>
      </w:pPr>
    </w:p>
    <w:p w14:paraId="0909C85C" w14:textId="77777777" w:rsidR="006C7FD1"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3. Riigilõivuseaduse muutmine</w:t>
      </w:r>
    </w:p>
    <w:p w14:paraId="20534EDD" w14:textId="77777777" w:rsidR="00C84E18" w:rsidRPr="002245F2" w:rsidRDefault="00C84E18" w:rsidP="002245F2">
      <w:pPr>
        <w:spacing w:after="0" w:line="240" w:lineRule="auto"/>
        <w:jc w:val="both"/>
        <w:rPr>
          <w:rFonts w:ascii="Times New Roman" w:hAnsi="Times New Roman" w:cs="Times New Roman"/>
          <w:szCs w:val="24"/>
        </w:rPr>
      </w:pPr>
    </w:p>
    <w:p w14:paraId="5758306F"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Riigilõivuseaduses tehakse järgmised muudatused:</w:t>
      </w:r>
    </w:p>
    <w:p w14:paraId="5CCD4A42" w14:textId="77777777" w:rsidR="00C84E18" w:rsidRPr="002245F2" w:rsidRDefault="00C84E18" w:rsidP="002245F2">
      <w:pPr>
        <w:spacing w:after="0" w:line="240" w:lineRule="auto"/>
        <w:jc w:val="both"/>
        <w:rPr>
          <w:rFonts w:ascii="Times New Roman" w:hAnsi="Times New Roman" w:cs="Times New Roman"/>
          <w:szCs w:val="24"/>
        </w:rPr>
      </w:pPr>
    </w:p>
    <w:p w14:paraId="6D47094F" w14:textId="38BC9BFD"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1) </w:t>
      </w:r>
      <w:r w:rsidRPr="002245F2">
        <w:rPr>
          <w:rFonts w:ascii="Times New Roman" w:hAnsi="Times New Roman" w:cs="Times New Roman"/>
          <w:szCs w:val="24"/>
        </w:rPr>
        <w:t>paragrahvi 331</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lõige 1 muudetakse ja sõnastatakse järgmiselt:</w:t>
      </w:r>
    </w:p>
    <w:p w14:paraId="4023C40A" w14:textId="483BB1E0" w:rsidR="008065FE"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„(1) Elamu ja seda teenindava ehitise ehitusloa taotluse läbivaatamise eest tasutakse riigilõivu 150 eurot. Elamu ja seda teenindava </w:t>
      </w:r>
      <w:r w:rsidR="008065FE">
        <w:rPr>
          <w:rFonts w:ascii="Times New Roman" w:hAnsi="Times New Roman" w:cs="Times New Roman"/>
          <w:szCs w:val="24"/>
        </w:rPr>
        <w:t>ehitise</w:t>
      </w:r>
      <w:r w:rsidR="008065FE" w:rsidRPr="002245F2">
        <w:rPr>
          <w:rFonts w:ascii="Times New Roman" w:hAnsi="Times New Roman" w:cs="Times New Roman"/>
          <w:szCs w:val="24"/>
        </w:rPr>
        <w:t xml:space="preserve"> </w:t>
      </w:r>
      <w:r w:rsidRPr="002245F2">
        <w:rPr>
          <w:rFonts w:ascii="Times New Roman" w:hAnsi="Times New Roman" w:cs="Times New Roman"/>
          <w:szCs w:val="24"/>
        </w:rPr>
        <w:t>lammutamiseks vajaliku ehitusloa taotluse läbivaatamise eest tasutakse riigilõivu 30 eurot.“;</w:t>
      </w:r>
    </w:p>
    <w:p w14:paraId="3A9FB58B" w14:textId="77777777" w:rsidR="00C84E18" w:rsidRPr="002245F2" w:rsidRDefault="00C84E18" w:rsidP="002245F2">
      <w:pPr>
        <w:spacing w:after="0" w:line="240" w:lineRule="auto"/>
        <w:jc w:val="both"/>
        <w:rPr>
          <w:rFonts w:ascii="Times New Roman" w:hAnsi="Times New Roman" w:cs="Times New Roman"/>
          <w:szCs w:val="24"/>
        </w:rPr>
      </w:pPr>
    </w:p>
    <w:p w14:paraId="624E6BBF" w14:textId="608C995A" w:rsidR="008065FE" w:rsidRPr="008065FE"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2)</w:t>
      </w:r>
      <w:r w:rsidR="008065FE">
        <w:rPr>
          <w:rFonts w:ascii="Times New Roman" w:hAnsi="Times New Roman" w:cs="Times New Roman"/>
          <w:b/>
          <w:szCs w:val="24"/>
        </w:rPr>
        <w:t xml:space="preserve"> </w:t>
      </w:r>
      <w:r w:rsidR="008065FE" w:rsidRPr="002245F2">
        <w:rPr>
          <w:rFonts w:ascii="Times New Roman" w:hAnsi="Times New Roman" w:cs="Times New Roman"/>
          <w:szCs w:val="24"/>
        </w:rPr>
        <w:t>paragrahvi 331</w:t>
      </w:r>
      <w:r w:rsidR="008065FE">
        <w:rPr>
          <w:rFonts w:ascii="Times New Roman" w:hAnsi="Times New Roman" w:cs="Times New Roman"/>
          <w:szCs w:val="24"/>
          <w:vertAlign w:val="superscript"/>
        </w:rPr>
        <w:t>3</w:t>
      </w:r>
      <w:r w:rsidR="008065FE" w:rsidRPr="002245F2">
        <w:rPr>
          <w:rFonts w:ascii="Times New Roman" w:hAnsi="Times New Roman" w:cs="Times New Roman"/>
          <w:szCs w:val="24"/>
        </w:rPr>
        <w:t xml:space="preserve"> lõige 1 muudetakse ja sõnastatakse järgmiselt:</w:t>
      </w:r>
    </w:p>
    <w:p w14:paraId="665CFBC2" w14:textId="59F2685F" w:rsidR="008065FE" w:rsidRPr="008065FE" w:rsidRDefault="008065FE" w:rsidP="002245F2">
      <w:pPr>
        <w:spacing w:after="0" w:line="240" w:lineRule="auto"/>
        <w:jc w:val="both"/>
        <w:rPr>
          <w:rFonts w:ascii="Times New Roman" w:hAnsi="Times New Roman" w:cs="Times New Roman"/>
          <w:bCs/>
          <w:szCs w:val="24"/>
        </w:rPr>
      </w:pPr>
      <w:r w:rsidRPr="008065FE">
        <w:rPr>
          <w:rFonts w:ascii="Times New Roman" w:hAnsi="Times New Roman" w:cs="Times New Roman"/>
          <w:bCs/>
          <w:szCs w:val="24"/>
        </w:rPr>
        <w:t>„</w:t>
      </w:r>
      <w:ins w:id="334" w:author="Maria Sults - JUSTDIGI" w:date="2025-07-10T13:39:00Z" w16du:dateUtc="2025-07-10T10:39:00Z">
        <w:r w:rsidR="008069EF">
          <w:rPr>
            <w:rFonts w:ascii="Times New Roman" w:hAnsi="Times New Roman" w:cs="Times New Roman"/>
            <w:bCs/>
            <w:szCs w:val="24"/>
          </w:rPr>
          <w:t xml:space="preserve">(1) </w:t>
        </w:r>
      </w:ins>
      <w:r w:rsidRPr="008065FE">
        <w:rPr>
          <w:rFonts w:ascii="Times New Roman" w:hAnsi="Times New Roman" w:cs="Times New Roman"/>
          <w:bCs/>
          <w:szCs w:val="24"/>
        </w:rPr>
        <w:t>Elamu ja seda teenindava ehitise kasutusloa taotluse läbivaatamise eest tasutakse riigilõivu 30 eurot.“;</w:t>
      </w:r>
    </w:p>
    <w:p w14:paraId="6DB99872" w14:textId="77777777" w:rsidR="008065FE" w:rsidRDefault="008065FE" w:rsidP="002245F2">
      <w:pPr>
        <w:spacing w:after="0" w:line="240" w:lineRule="auto"/>
        <w:jc w:val="both"/>
        <w:rPr>
          <w:rFonts w:ascii="Times New Roman" w:hAnsi="Times New Roman" w:cs="Times New Roman"/>
          <w:b/>
          <w:szCs w:val="24"/>
        </w:rPr>
      </w:pPr>
    </w:p>
    <w:p w14:paraId="1533E365" w14:textId="1C792CD3" w:rsidR="006C7FD1" w:rsidRPr="002245F2" w:rsidRDefault="008065FE" w:rsidP="002245F2">
      <w:pPr>
        <w:spacing w:after="0" w:line="240" w:lineRule="auto"/>
        <w:jc w:val="both"/>
        <w:rPr>
          <w:rFonts w:ascii="Times New Roman" w:hAnsi="Times New Roman" w:cs="Times New Roman"/>
          <w:szCs w:val="24"/>
        </w:rPr>
      </w:pPr>
      <w:r>
        <w:rPr>
          <w:rFonts w:ascii="Times New Roman" w:hAnsi="Times New Roman" w:cs="Times New Roman"/>
          <w:b/>
          <w:szCs w:val="24"/>
        </w:rPr>
        <w:t xml:space="preserve">3) </w:t>
      </w:r>
      <w:r w:rsidR="007B0BBF" w:rsidRPr="002245F2">
        <w:rPr>
          <w:rFonts w:ascii="Times New Roman" w:hAnsi="Times New Roman" w:cs="Times New Roman"/>
          <w:szCs w:val="24"/>
        </w:rPr>
        <w:t>paragrahv 331</w:t>
      </w:r>
      <w:r w:rsidR="007B0BBF" w:rsidRPr="002245F2">
        <w:rPr>
          <w:rFonts w:ascii="Times New Roman" w:hAnsi="Times New Roman" w:cs="Times New Roman"/>
          <w:szCs w:val="24"/>
          <w:vertAlign w:val="superscript"/>
        </w:rPr>
        <w:t>6</w:t>
      </w:r>
      <w:r w:rsidR="007B0BBF" w:rsidRPr="002245F2">
        <w:rPr>
          <w:rFonts w:ascii="Times New Roman" w:hAnsi="Times New Roman" w:cs="Times New Roman"/>
          <w:szCs w:val="24"/>
        </w:rPr>
        <w:t xml:space="preserve"> tunnistatakse kehtetuks.</w:t>
      </w:r>
    </w:p>
    <w:p w14:paraId="26240AE7" w14:textId="77777777" w:rsidR="00C84E18" w:rsidRPr="002245F2" w:rsidRDefault="00C84E18" w:rsidP="002245F2">
      <w:pPr>
        <w:spacing w:after="0" w:line="240" w:lineRule="auto"/>
        <w:jc w:val="both"/>
        <w:rPr>
          <w:rFonts w:ascii="Times New Roman" w:hAnsi="Times New Roman" w:cs="Times New Roman"/>
          <w:b/>
          <w:szCs w:val="24"/>
        </w:rPr>
      </w:pPr>
    </w:p>
    <w:p w14:paraId="32E8FC56" w14:textId="22F82EB1" w:rsidR="00C84E18" w:rsidRPr="002245F2" w:rsidRDefault="007B0BBF" w:rsidP="002245F2">
      <w:pPr>
        <w:spacing w:after="0" w:line="240" w:lineRule="auto"/>
        <w:jc w:val="both"/>
        <w:rPr>
          <w:rFonts w:ascii="Times New Roman" w:hAnsi="Times New Roman" w:cs="Times New Roman"/>
          <w:b/>
          <w:szCs w:val="24"/>
        </w:rPr>
      </w:pPr>
      <w:r w:rsidRPr="002245F2">
        <w:rPr>
          <w:rFonts w:ascii="Times New Roman" w:hAnsi="Times New Roman" w:cs="Times New Roman"/>
          <w:b/>
          <w:szCs w:val="24"/>
        </w:rPr>
        <w:t>§ 4. Ruumiandmete seaduse muutmine</w:t>
      </w:r>
    </w:p>
    <w:p w14:paraId="081C778B" w14:textId="77777777" w:rsidR="00C84E18" w:rsidRPr="002245F2" w:rsidRDefault="00C84E18" w:rsidP="002245F2">
      <w:pPr>
        <w:spacing w:after="0" w:line="240" w:lineRule="auto"/>
        <w:jc w:val="both"/>
        <w:rPr>
          <w:rFonts w:ascii="Times New Roman" w:hAnsi="Times New Roman" w:cs="Times New Roman"/>
          <w:b/>
          <w:szCs w:val="24"/>
        </w:rPr>
      </w:pPr>
    </w:p>
    <w:p w14:paraId="6B2DAF6A"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Ruumiandmete seaduses tehakse järgmised muudatused:</w:t>
      </w:r>
    </w:p>
    <w:p w14:paraId="1CF4ACBE" w14:textId="77777777" w:rsidR="00C84E18" w:rsidRPr="002245F2" w:rsidRDefault="00C84E18" w:rsidP="002245F2">
      <w:pPr>
        <w:spacing w:after="0" w:line="240" w:lineRule="auto"/>
        <w:jc w:val="both"/>
        <w:rPr>
          <w:rFonts w:ascii="Times New Roman" w:hAnsi="Times New Roman" w:cs="Times New Roman"/>
          <w:szCs w:val="24"/>
        </w:rPr>
      </w:pPr>
    </w:p>
    <w:p w14:paraId="52AF6AB2" w14:textId="7777777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1) </w:t>
      </w:r>
      <w:r w:rsidRPr="002245F2">
        <w:rPr>
          <w:rFonts w:ascii="Times New Roman" w:hAnsi="Times New Roman" w:cs="Times New Roman"/>
          <w:szCs w:val="24"/>
        </w:rPr>
        <w:t>paragrahvi 55 täiendatakse lõikega 4</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järgmises sõnastuses:</w:t>
      </w:r>
    </w:p>
    <w:p w14:paraId="2E9D22E1" w14:textId="363EF118"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„(4</w:t>
      </w:r>
      <w:r w:rsidRPr="002245F2">
        <w:rPr>
          <w:rFonts w:ascii="Times New Roman" w:hAnsi="Times New Roman" w:cs="Times New Roman"/>
          <w:szCs w:val="24"/>
          <w:vertAlign w:val="superscript"/>
        </w:rPr>
        <w:t>1</w:t>
      </w:r>
      <w:r w:rsidRPr="002245F2">
        <w:rPr>
          <w:rFonts w:ascii="Times New Roman" w:hAnsi="Times New Roman" w:cs="Times New Roman"/>
          <w:szCs w:val="24"/>
        </w:rPr>
        <w:t xml:space="preserve">) Kui hoone, korteri või muu hooneosa kohta dokumendi menetlemine ehitisregistris kuulub ehitusseadustiku alusel Tarbijakaitse ja Tehnilise Järelevalve Ameti pädevusse, määrab või muudab vastava objekti koha-aadressi Tarbijakaitse ja Tehnilise Järelevalve Amet selle menetluse käigus, küsides selleks linna- või vallavalitsuse arvamust. </w:t>
      </w:r>
      <w:r w:rsidR="002D7BB8" w:rsidRPr="002245F2">
        <w:rPr>
          <w:rFonts w:ascii="Times New Roman" w:hAnsi="Times New Roman" w:cs="Times New Roman"/>
          <w:szCs w:val="24"/>
        </w:rPr>
        <w:t xml:space="preserve">Kui linna- või vallavalitsus ei ole </w:t>
      </w:r>
      <w:r w:rsidR="003C2475">
        <w:rPr>
          <w:rFonts w:ascii="Times New Roman" w:hAnsi="Times New Roman" w:cs="Times New Roman"/>
          <w:szCs w:val="24"/>
        </w:rPr>
        <w:t>kümne</w:t>
      </w:r>
      <w:r w:rsidR="002D7BB8" w:rsidRPr="002245F2">
        <w:rPr>
          <w:rFonts w:ascii="Times New Roman" w:hAnsi="Times New Roman" w:cs="Times New Roman"/>
          <w:szCs w:val="24"/>
        </w:rPr>
        <w:t xml:space="preserve"> päeva jooksul arvamuse küsimisest arvates arvamust avaldanud ega ole taotlenud tähtaja pikendamist, loetakse, et arvamuse andja on vaikimisi kooskõlastanud esitatud muudatuse</w:t>
      </w:r>
      <w:r w:rsidR="003C2475">
        <w:rPr>
          <w:rFonts w:ascii="Times New Roman" w:hAnsi="Times New Roman" w:cs="Times New Roman"/>
          <w:szCs w:val="24"/>
        </w:rPr>
        <w:t>,</w:t>
      </w:r>
      <w:r w:rsidR="002D7BB8" w:rsidRPr="002245F2">
        <w:rPr>
          <w:rFonts w:ascii="Times New Roman" w:hAnsi="Times New Roman" w:cs="Times New Roman"/>
          <w:szCs w:val="24"/>
        </w:rPr>
        <w:t xml:space="preserve"> või eeldatakse, et arvamuse andja ei soovi arvamust avaldada.</w:t>
      </w:r>
      <w:r w:rsidRPr="002245F2">
        <w:rPr>
          <w:rFonts w:ascii="Times New Roman" w:hAnsi="Times New Roman" w:cs="Times New Roman"/>
          <w:szCs w:val="24"/>
        </w:rPr>
        <w:t>“;</w:t>
      </w:r>
    </w:p>
    <w:p w14:paraId="25834B43" w14:textId="77777777" w:rsidR="00C84E18" w:rsidRPr="002245F2" w:rsidRDefault="00C84E18" w:rsidP="002245F2">
      <w:pPr>
        <w:spacing w:after="0" w:line="240" w:lineRule="auto"/>
        <w:jc w:val="both"/>
        <w:rPr>
          <w:rFonts w:ascii="Times New Roman" w:hAnsi="Times New Roman" w:cs="Times New Roman"/>
          <w:szCs w:val="24"/>
        </w:rPr>
      </w:pPr>
    </w:p>
    <w:p w14:paraId="5D4FE103" w14:textId="0F36C887"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b/>
          <w:szCs w:val="24"/>
        </w:rPr>
        <w:t xml:space="preserve">2) </w:t>
      </w:r>
      <w:r w:rsidRPr="002245F2">
        <w:rPr>
          <w:rFonts w:ascii="Times New Roman" w:hAnsi="Times New Roman" w:cs="Times New Roman"/>
          <w:szCs w:val="24"/>
        </w:rPr>
        <w:t>paragrahvi 55 täiendatakse lõigetega 6</w:t>
      </w:r>
      <w:ins w:id="335" w:author="Maria Sults - JUSTDIGI" w:date="2025-07-10T13:39:00Z" w16du:dateUtc="2025-07-10T10:39:00Z">
        <w:r w:rsidR="00DA597A">
          <w:rPr>
            <w:rFonts w:ascii="Times New Roman" w:hAnsi="Times New Roman" w:cs="Times New Roman"/>
            <w:szCs w:val="24"/>
          </w:rPr>
          <w:t xml:space="preserve"> ja </w:t>
        </w:r>
      </w:ins>
      <w:del w:id="336" w:author="Maria Sults - JUSTDIGI" w:date="2025-07-10T13:39:00Z" w16du:dateUtc="2025-07-10T10:39:00Z">
        <w:r w:rsidR="002E02E8" w:rsidRPr="000A2744" w:rsidDel="00DA597A">
          <w:rPr>
            <w:rFonts w:ascii="Times New Roman" w:hAnsi="Times New Roman" w:cs="Times New Roman"/>
            <w:szCs w:val="24"/>
          </w:rPr>
          <w:delText>–</w:delText>
        </w:r>
      </w:del>
      <w:r w:rsidRPr="002245F2">
        <w:rPr>
          <w:rFonts w:ascii="Times New Roman" w:hAnsi="Times New Roman" w:cs="Times New Roman"/>
          <w:szCs w:val="24"/>
        </w:rPr>
        <w:t>7 järgmises sõnastuses:</w:t>
      </w:r>
    </w:p>
    <w:p w14:paraId="5C7810AC" w14:textId="5EB9D5EE" w:rsidR="006C7FD1" w:rsidRPr="002245F2"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lastRenderedPageBreak/>
        <w:t xml:space="preserve">„(6) Kui linna- või vallavalitsus ei määra avalikest huvidest lähtuva riigi korraldatava maakorraldustoimingu käigus tekkivale maaüksusele koha-aadressi 30 päeva jooksul </w:t>
      </w:r>
      <w:r w:rsidR="003C2475">
        <w:rPr>
          <w:rFonts w:ascii="Times New Roman" w:hAnsi="Times New Roman" w:cs="Times New Roman"/>
          <w:szCs w:val="24"/>
        </w:rPr>
        <w:t>asjakohase</w:t>
      </w:r>
      <w:r w:rsidRPr="002245F2">
        <w:rPr>
          <w:rFonts w:ascii="Times New Roman" w:hAnsi="Times New Roman" w:cs="Times New Roman"/>
          <w:szCs w:val="24"/>
        </w:rPr>
        <w:t xml:space="preserve"> kirjaliku ettepanekust saamisest a</w:t>
      </w:r>
      <w:r w:rsidR="003C2475">
        <w:rPr>
          <w:rFonts w:ascii="Times New Roman" w:hAnsi="Times New Roman" w:cs="Times New Roman"/>
          <w:szCs w:val="24"/>
        </w:rPr>
        <w:t>rvates</w:t>
      </w:r>
      <w:r w:rsidRPr="002245F2">
        <w:rPr>
          <w:rFonts w:ascii="Times New Roman" w:hAnsi="Times New Roman" w:cs="Times New Roman"/>
          <w:szCs w:val="24"/>
        </w:rPr>
        <w:t xml:space="preserve">, määrab maaüksuse koha-aadressi </w:t>
      </w:r>
      <w:proofErr w:type="spellStart"/>
      <w:r w:rsidRPr="002245F2">
        <w:rPr>
          <w:rFonts w:ascii="Times New Roman" w:hAnsi="Times New Roman" w:cs="Times New Roman"/>
          <w:szCs w:val="24"/>
        </w:rPr>
        <w:t>ADS-i</w:t>
      </w:r>
      <w:proofErr w:type="spellEnd"/>
      <w:r w:rsidRPr="002245F2">
        <w:rPr>
          <w:rFonts w:ascii="Times New Roman" w:hAnsi="Times New Roman" w:cs="Times New Roman"/>
          <w:szCs w:val="24"/>
        </w:rPr>
        <w:t xml:space="preserve"> infosüsteemi vastutav töötleja.</w:t>
      </w:r>
    </w:p>
    <w:p w14:paraId="14795026" w14:textId="77777777" w:rsidR="00C84E18" w:rsidRPr="002245F2" w:rsidRDefault="00C84E18" w:rsidP="002245F2">
      <w:pPr>
        <w:spacing w:after="0" w:line="240" w:lineRule="auto"/>
        <w:jc w:val="both"/>
        <w:rPr>
          <w:rFonts w:ascii="Times New Roman" w:hAnsi="Times New Roman" w:cs="Times New Roman"/>
          <w:szCs w:val="24"/>
        </w:rPr>
      </w:pPr>
    </w:p>
    <w:p w14:paraId="0524757F" w14:textId="08FD94E1" w:rsidR="006C7FD1" w:rsidRDefault="007B0BBF"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 xml:space="preserve">(7) Riigi maakorralduse käigus tekkivale maaüksusele määrab koha-aadressi </w:t>
      </w:r>
      <w:proofErr w:type="spellStart"/>
      <w:r w:rsidRPr="002245F2">
        <w:rPr>
          <w:rFonts w:ascii="Times New Roman" w:hAnsi="Times New Roman" w:cs="Times New Roman"/>
          <w:szCs w:val="24"/>
        </w:rPr>
        <w:t>ADS-i</w:t>
      </w:r>
      <w:proofErr w:type="spellEnd"/>
      <w:r w:rsidRPr="002245F2">
        <w:rPr>
          <w:rFonts w:ascii="Times New Roman" w:hAnsi="Times New Roman" w:cs="Times New Roman"/>
          <w:szCs w:val="24"/>
        </w:rPr>
        <w:t xml:space="preserve"> infosüsteemi vastutav töötleja, küsides selleks linna- või vallavalitsuse arvamust. Kui linna- või vallavalitsus ei vasta </w:t>
      </w:r>
      <w:r w:rsidR="003C2475">
        <w:rPr>
          <w:rFonts w:ascii="Times New Roman" w:hAnsi="Times New Roman" w:cs="Times New Roman"/>
          <w:szCs w:val="24"/>
        </w:rPr>
        <w:t>kümne</w:t>
      </w:r>
      <w:r w:rsidRPr="002245F2">
        <w:rPr>
          <w:rFonts w:ascii="Times New Roman" w:hAnsi="Times New Roman" w:cs="Times New Roman"/>
          <w:szCs w:val="24"/>
        </w:rPr>
        <w:t xml:space="preserve"> päeva jooksul arvamuse küsimisest</w:t>
      </w:r>
      <w:r w:rsidR="003C2475">
        <w:rPr>
          <w:rFonts w:ascii="Times New Roman" w:hAnsi="Times New Roman" w:cs="Times New Roman"/>
          <w:szCs w:val="24"/>
        </w:rPr>
        <w:t xml:space="preserve"> arvates</w:t>
      </w:r>
      <w:r w:rsidRPr="002245F2">
        <w:rPr>
          <w:rFonts w:ascii="Times New Roman" w:hAnsi="Times New Roman" w:cs="Times New Roman"/>
          <w:szCs w:val="24"/>
        </w:rPr>
        <w:t xml:space="preserve">, määrab </w:t>
      </w:r>
      <w:proofErr w:type="spellStart"/>
      <w:r w:rsidRPr="002245F2">
        <w:rPr>
          <w:rFonts w:ascii="Times New Roman" w:hAnsi="Times New Roman" w:cs="Times New Roman"/>
          <w:szCs w:val="24"/>
        </w:rPr>
        <w:t>ADS-i</w:t>
      </w:r>
      <w:proofErr w:type="spellEnd"/>
      <w:r w:rsidRPr="002245F2">
        <w:rPr>
          <w:rFonts w:ascii="Times New Roman" w:hAnsi="Times New Roman" w:cs="Times New Roman"/>
          <w:szCs w:val="24"/>
        </w:rPr>
        <w:t xml:space="preserve"> infosüsteemi vastutav töötleja koha-aadressi linna- või vallavalitsuse arvamuseta.“.</w:t>
      </w:r>
    </w:p>
    <w:p w14:paraId="5B60A982" w14:textId="77777777" w:rsidR="00EE7803" w:rsidRDefault="00EE7803" w:rsidP="002245F2">
      <w:pPr>
        <w:spacing w:after="0" w:line="240" w:lineRule="auto"/>
        <w:jc w:val="both"/>
        <w:rPr>
          <w:rFonts w:ascii="Times New Roman" w:hAnsi="Times New Roman" w:cs="Times New Roman"/>
          <w:szCs w:val="24"/>
        </w:rPr>
      </w:pPr>
    </w:p>
    <w:p w14:paraId="3525D3E0" w14:textId="6DBD0841" w:rsidR="00EE7803" w:rsidRPr="00EE7803" w:rsidRDefault="00EE7803" w:rsidP="002245F2">
      <w:pPr>
        <w:spacing w:after="0" w:line="240" w:lineRule="auto"/>
        <w:jc w:val="both"/>
        <w:rPr>
          <w:rFonts w:ascii="Times New Roman" w:hAnsi="Times New Roman" w:cs="Times New Roman"/>
          <w:b/>
          <w:bCs/>
          <w:szCs w:val="24"/>
        </w:rPr>
      </w:pPr>
      <w:r w:rsidRPr="00EE7803">
        <w:rPr>
          <w:rFonts w:ascii="Times New Roman" w:hAnsi="Times New Roman" w:cs="Times New Roman"/>
          <w:b/>
          <w:bCs/>
          <w:szCs w:val="24"/>
        </w:rPr>
        <w:t>§ 5. Veeseaduse muutmine</w:t>
      </w:r>
    </w:p>
    <w:p w14:paraId="49340D4F" w14:textId="77777777" w:rsidR="00EE7803" w:rsidRDefault="00EE7803" w:rsidP="002245F2">
      <w:pPr>
        <w:spacing w:after="0" w:line="240" w:lineRule="auto"/>
        <w:jc w:val="both"/>
        <w:rPr>
          <w:rFonts w:ascii="Times New Roman" w:hAnsi="Times New Roman" w:cs="Times New Roman"/>
          <w:szCs w:val="24"/>
        </w:rPr>
      </w:pPr>
    </w:p>
    <w:p w14:paraId="13A76299" w14:textId="2E110B78" w:rsidR="00EE7803" w:rsidRPr="002245F2" w:rsidRDefault="00EE7803" w:rsidP="002245F2">
      <w:pPr>
        <w:spacing w:after="0" w:line="240" w:lineRule="auto"/>
        <w:jc w:val="both"/>
        <w:rPr>
          <w:rFonts w:ascii="Times New Roman" w:hAnsi="Times New Roman" w:cs="Times New Roman"/>
          <w:szCs w:val="24"/>
        </w:rPr>
      </w:pPr>
      <w:r>
        <w:rPr>
          <w:rFonts w:ascii="Times New Roman" w:hAnsi="Times New Roman" w:cs="Times New Roman"/>
          <w:szCs w:val="24"/>
        </w:rPr>
        <w:t>Veeseaduse</w:t>
      </w:r>
      <w:r w:rsidR="00053387">
        <w:rPr>
          <w:rFonts w:ascii="Times New Roman" w:hAnsi="Times New Roman" w:cs="Times New Roman"/>
          <w:szCs w:val="24"/>
        </w:rPr>
        <w:t xml:space="preserve"> §</w:t>
      </w:r>
      <w:ins w:id="337" w:author="Inge Mehide - JUSTDIGI" w:date="2025-07-08T14:33:00Z" w16du:dateUtc="2025-07-08T11:33:00Z">
        <w:r w:rsidR="00C47935">
          <w:rPr>
            <w:rFonts w:ascii="Times New Roman" w:hAnsi="Times New Roman" w:cs="Times New Roman"/>
            <w:szCs w:val="24"/>
          </w:rPr>
          <w:t>-d</w:t>
        </w:r>
      </w:ins>
      <w:r>
        <w:rPr>
          <w:rFonts w:ascii="Times New Roman" w:hAnsi="Times New Roman" w:cs="Times New Roman"/>
          <w:szCs w:val="24"/>
        </w:rPr>
        <w:t xml:space="preserve"> 283 ja 284 tunnistatakse kehtetuks.</w:t>
      </w:r>
    </w:p>
    <w:p w14:paraId="4FCEBAFB" w14:textId="77777777" w:rsidR="00A37E89" w:rsidRPr="002245F2" w:rsidRDefault="00A37E89" w:rsidP="002245F2">
      <w:pPr>
        <w:spacing w:after="0" w:line="240" w:lineRule="auto"/>
        <w:jc w:val="both"/>
        <w:rPr>
          <w:rFonts w:ascii="Times New Roman" w:hAnsi="Times New Roman" w:cs="Times New Roman"/>
          <w:szCs w:val="24"/>
        </w:rPr>
      </w:pPr>
    </w:p>
    <w:p w14:paraId="07394DAB" w14:textId="3BE95FD9" w:rsidR="00A37E89" w:rsidRPr="002245F2" w:rsidRDefault="00A37E89" w:rsidP="002245F2">
      <w:pPr>
        <w:spacing w:after="0" w:line="240" w:lineRule="auto"/>
        <w:jc w:val="both"/>
        <w:rPr>
          <w:rFonts w:ascii="Times New Roman" w:hAnsi="Times New Roman" w:cs="Times New Roman"/>
          <w:b/>
          <w:bCs/>
          <w:szCs w:val="24"/>
        </w:rPr>
      </w:pPr>
      <w:r w:rsidRPr="002245F2">
        <w:rPr>
          <w:rFonts w:ascii="Times New Roman" w:hAnsi="Times New Roman" w:cs="Times New Roman"/>
          <w:b/>
          <w:bCs/>
          <w:szCs w:val="24"/>
        </w:rPr>
        <w:t xml:space="preserve">§ </w:t>
      </w:r>
      <w:r w:rsidR="00EE7803">
        <w:rPr>
          <w:rFonts w:ascii="Times New Roman" w:hAnsi="Times New Roman" w:cs="Times New Roman"/>
          <w:b/>
          <w:bCs/>
          <w:szCs w:val="24"/>
        </w:rPr>
        <w:t>6</w:t>
      </w:r>
      <w:r w:rsidRPr="002245F2">
        <w:rPr>
          <w:rFonts w:ascii="Times New Roman" w:hAnsi="Times New Roman" w:cs="Times New Roman"/>
          <w:b/>
          <w:bCs/>
          <w:szCs w:val="24"/>
        </w:rPr>
        <w:t>. Seaduse jõustumine</w:t>
      </w:r>
    </w:p>
    <w:p w14:paraId="7EF94999" w14:textId="77777777" w:rsidR="00A37E89" w:rsidRPr="002245F2" w:rsidRDefault="00A37E89" w:rsidP="002245F2">
      <w:pPr>
        <w:spacing w:after="0" w:line="240" w:lineRule="auto"/>
        <w:jc w:val="both"/>
        <w:rPr>
          <w:rFonts w:ascii="Times New Roman" w:hAnsi="Times New Roman" w:cs="Times New Roman"/>
          <w:szCs w:val="24"/>
        </w:rPr>
      </w:pPr>
    </w:p>
    <w:p w14:paraId="72648C27" w14:textId="1E82083D" w:rsidR="00A37E89" w:rsidRPr="002245F2" w:rsidRDefault="006B28ED" w:rsidP="002245F2">
      <w:pPr>
        <w:spacing w:after="0" w:line="240" w:lineRule="auto"/>
        <w:jc w:val="both"/>
        <w:rPr>
          <w:rFonts w:ascii="Times New Roman" w:hAnsi="Times New Roman" w:cs="Times New Roman"/>
          <w:szCs w:val="24"/>
        </w:rPr>
      </w:pPr>
      <w:r w:rsidRPr="002245F2">
        <w:rPr>
          <w:rFonts w:ascii="Times New Roman" w:hAnsi="Times New Roman" w:cs="Times New Roman"/>
          <w:szCs w:val="24"/>
        </w:rPr>
        <w:t>Käesoleva seaduse § 1 punkt</w:t>
      </w:r>
      <w:r w:rsidR="00EE7673">
        <w:rPr>
          <w:rFonts w:ascii="Times New Roman" w:hAnsi="Times New Roman" w:cs="Times New Roman"/>
          <w:szCs w:val="24"/>
        </w:rPr>
        <w:t>id</w:t>
      </w:r>
      <w:r w:rsidRPr="002245F2">
        <w:rPr>
          <w:rFonts w:ascii="Times New Roman" w:hAnsi="Times New Roman" w:cs="Times New Roman"/>
          <w:szCs w:val="24"/>
        </w:rPr>
        <w:t xml:space="preserve"> </w:t>
      </w:r>
      <w:commentRangeStart w:id="338"/>
      <w:r w:rsidR="00A444A1">
        <w:rPr>
          <w:rFonts w:ascii="Times New Roman" w:hAnsi="Times New Roman" w:cs="Times New Roman"/>
          <w:szCs w:val="24"/>
        </w:rPr>
        <w:t>8</w:t>
      </w:r>
      <w:r w:rsidR="00F90A3B">
        <w:rPr>
          <w:rFonts w:ascii="Times New Roman" w:hAnsi="Times New Roman" w:cs="Times New Roman"/>
          <w:szCs w:val="24"/>
        </w:rPr>
        <w:t>2</w:t>
      </w:r>
      <w:r w:rsidR="00EE7673">
        <w:rPr>
          <w:rFonts w:ascii="Times New Roman" w:hAnsi="Times New Roman" w:cs="Times New Roman"/>
          <w:szCs w:val="24"/>
        </w:rPr>
        <w:t xml:space="preserve">, </w:t>
      </w:r>
      <w:r w:rsidR="00AF7550">
        <w:rPr>
          <w:rFonts w:ascii="Times New Roman" w:hAnsi="Times New Roman" w:cs="Times New Roman"/>
          <w:szCs w:val="24"/>
        </w:rPr>
        <w:t>9</w:t>
      </w:r>
      <w:r w:rsidR="00F90A3B">
        <w:rPr>
          <w:rFonts w:ascii="Times New Roman" w:hAnsi="Times New Roman" w:cs="Times New Roman"/>
          <w:szCs w:val="24"/>
        </w:rPr>
        <w:t>2</w:t>
      </w:r>
      <w:r w:rsidR="00EE7673">
        <w:rPr>
          <w:rFonts w:ascii="Times New Roman" w:hAnsi="Times New Roman" w:cs="Times New Roman"/>
          <w:szCs w:val="24"/>
        </w:rPr>
        <w:t xml:space="preserve"> ja 1</w:t>
      </w:r>
      <w:r w:rsidR="005166C4">
        <w:rPr>
          <w:rFonts w:ascii="Times New Roman" w:hAnsi="Times New Roman" w:cs="Times New Roman"/>
          <w:szCs w:val="24"/>
        </w:rPr>
        <w:t>1</w:t>
      </w:r>
      <w:r w:rsidR="00F90A3B">
        <w:rPr>
          <w:rFonts w:ascii="Times New Roman" w:hAnsi="Times New Roman" w:cs="Times New Roman"/>
          <w:szCs w:val="24"/>
        </w:rPr>
        <w:t>3</w:t>
      </w:r>
      <w:r w:rsidR="002A4C0E" w:rsidRPr="002245F2">
        <w:rPr>
          <w:rFonts w:ascii="Times New Roman" w:hAnsi="Times New Roman" w:cs="Times New Roman"/>
          <w:szCs w:val="24"/>
        </w:rPr>
        <w:t xml:space="preserve"> </w:t>
      </w:r>
      <w:commentRangeEnd w:id="338"/>
      <w:r w:rsidR="00F37EA7" w:rsidRPr="002245F2">
        <w:rPr>
          <w:rStyle w:val="Kommentaariviide"/>
          <w:rFonts w:ascii="Times New Roman" w:hAnsi="Times New Roman" w:cs="Times New Roman"/>
          <w:sz w:val="24"/>
          <w:szCs w:val="24"/>
        </w:rPr>
        <w:commentReference w:id="338"/>
      </w:r>
      <w:r w:rsidR="002A4C0E" w:rsidRPr="002245F2">
        <w:rPr>
          <w:rFonts w:ascii="Times New Roman" w:hAnsi="Times New Roman" w:cs="Times New Roman"/>
          <w:szCs w:val="24"/>
        </w:rPr>
        <w:t>jõustu</w:t>
      </w:r>
      <w:r w:rsidR="00EE7673">
        <w:rPr>
          <w:rFonts w:ascii="Times New Roman" w:hAnsi="Times New Roman" w:cs="Times New Roman"/>
          <w:szCs w:val="24"/>
        </w:rPr>
        <w:t>vad</w:t>
      </w:r>
      <w:r w:rsidR="002A4C0E" w:rsidRPr="002245F2">
        <w:rPr>
          <w:rFonts w:ascii="Times New Roman" w:hAnsi="Times New Roman" w:cs="Times New Roman"/>
          <w:szCs w:val="24"/>
        </w:rPr>
        <w:t xml:space="preserve"> </w:t>
      </w:r>
      <w:r w:rsidR="002D7BB8" w:rsidRPr="002245F2">
        <w:rPr>
          <w:rFonts w:ascii="Times New Roman" w:hAnsi="Times New Roman" w:cs="Times New Roman"/>
          <w:szCs w:val="24"/>
        </w:rPr>
        <w:t>2026. aasta 1. jaanuaril.</w:t>
      </w:r>
    </w:p>
    <w:p w14:paraId="44B43C2D" w14:textId="77777777" w:rsidR="002A4C0E" w:rsidRPr="002245F2" w:rsidRDefault="002A4C0E" w:rsidP="002245F2">
      <w:pPr>
        <w:spacing w:after="0" w:line="240" w:lineRule="auto"/>
        <w:jc w:val="both"/>
        <w:rPr>
          <w:rFonts w:ascii="Times New Roman" w:hAnsi="Times New Roman" w:cs="Times New Roman"/>
          <w:szCs w:val="24"/>
        </w:rPr>
      </w:pPr>
    </w:p>
    <w:p w14:paraId="534BF5B3" w14:textId="77777777" w:rsidR="00357F36" w:rsidRDefault="00357F36" w:rsidP="002245F2">
      <w:pPr>
        <w:spacing w:after="0" w:line="240" w:lineRule="auto"/>
        <w:rPr>
          <w:rFonts w:ascii="Times New Roman" w:hAnsi="Times New Roman" w:cs="Times New Roman"/>
          <w:szCs w:val="24"/>
        </w:rPr>
      </w:pPr>
    </w:p>
    <w:p w14:paraId="24DFCA14" w14:textId="77777777" w:rsidR="00357F36" w:rsidRDefault="00357F36" w:rsidP="002245F2">
      <w:pPr>
        <w:spacing w:after="0" w:line="240" w:lineRule="auto"/>
        <w:rPr>
          <w:rFonts w:ascii="Times New Roman" w:hAnsi="Times New Roman" w:cs="Times New Roman"/>
          <w:szCs w:val="24"/>
        </w:rPr>
      </w:pPr>
    </w:p>
    <w:p w14:paraId="266B4B56" w14:textId="77777777" w:rsidR="00357F36" w:rsidRDefault="00357F36" w:rsidP="002245F2">
      <w:pPr>
        <w:spacing w:after="0" w:line="240" w:lineRule="auto"/>
        <w:rPr>
          <w:rFonts w:ascii="Times New Roman" w:hAnsi="Times New Roman" w:cs="Times New Roman"/>
          <w:szCs w:val="24"/>
        </w:rPr>
      </w:pPr>
    </w:p>
    <w:p w14:paraId="16743896" w14:textId="77777777" w:rsidR="00357F36" w:rsidRDefault="00357F36" w:rsidP="002245F2">
      <w:pPr>
        <w:spacing w:after="0" w:line="240" w:lineRule="auto"/>
        <w:rPr>
          <w:rFonts w:ascii="Times New Roman" w:hAnsi="Times New Roman" w:cs="Times New Roman"/>
          <w:szCs w:val="24"/>
        </w:rPr>
      </w:pPr>
    </w:p>
    <w:p w14:paraId="67AF3C36" w14:textId="77777777" w:rsidR="00357F36" w:rsidRDefault="00357F36" w:rsidP="002245F2">
      <w:pPr>
        <w:spacing w:after="0" w:line="240" w:lineRule="auto"/>
        <w:rPr>
          <w:rFonts w:ascii="Times New Roman" w:hAnsi="Times New Roman" w:cs="Times New Roman"/>
          <w:szCs w:val="24"/>
        </w:rPr>
      </w:pPr>
    </w:p>
    <w:p w14:paraId="1AC0B367" w14:textId="77777777" w:rsidR="00357F36" w:rsidRDefault="00357F36" w:rsidP="002245F2">
      <w:pPr>
        <w:spacing w:after="0" w:line="240" w:lineRule="auto"/>
        <w:rPr>
          <w:rFonts w:ascii="Times New Roman" w:hAnsi="Times New Roman" w:cs="Times New Roman"/>
          <w:szCs w:val="24"/>
        </w:rPr>
      </w:pPr>
    </w:p>
    <w:p w14:paraId="06F09EBC" w14:textId="48A5C699" w:rsidR="001646C7" w:rsidRDefault="001646C7" w:rsidP="002245F2">
      <w:pPr>
        <w:spacing w:after="0" w:line="240" w:lineRule="auto"/>
        <w:rPr>
          <w:rFonts w:ascii="Times New Roman" w:hAnsi="Times New Roman" w:cs="Times New Roman"/>
          <w:szCs w:val="24"/>
        </w:rPr>
      </w:pPr>
      <w:r w:rsidRPr="002245F2">
        <w:rPr>
          <w:rFonts w:ascii="Times New Roman" w:hAnsi="Times New Roman" w:cs="Times New Roman"/>
          <w:szCs w:val="24"/>
        </w:rPr>
        <w:t xml:space="preserve">Lauri </w:t>
      </w:r>
      <w:proofErr w:type="spellStart"/>
      <w:r w:rsidRPr="002245F2">
        <w:rPr>
          <w:rFonts w:ascii="Times New Roman" w:hAnsi="Times New Roman" w:cs="Times New Roman"/>
          <w:szCs w:val="24"/>
        </w:rPr>
        <w:t>Hussar</w:t>
      </w:r>
      <w:proofErr w:type="spellEnd"/>
      <w:r w:rsidR="007B0BBF" w:rsidRPr="002245F2">
        <w:rPr>
          <w:rFonts w:ascii="Times New Roman" w:hAnsi="Times New Roman" w:cs="Times New Roman"/>
          <w:szCs w:val="24"/>
        </w:rPr>
        <w:br/>
        <w:t>Riigikogu</w:t>
      </w:r>
      <w:r w:rsidR="00E64672" w:rsidRPr="002245F2">
        <w:rPr>
          <w:rFonts w:ascii="Times New Roman" w:hAnsi="Times New Roman" w:cs="Times New Roman"/>
          <w:szCs w:val="24"/>
        </w:rPr>
        <w:t xml:space="preserve"> </w:t>
      </w:r>
      <w:r w:rsidR="007B0BBF" w:rsidRPr="002245F2">
        <w:rPr>
          <w:rFonts w:ascii="Times New Roman" w:hAnsi="Times New Roman" w:cs="Times New Roman"/>
          <w:szCs w:val="24"/>
        </w:rPr>
        <w:t>esimees</w:t>
      </w:r>
      <w:r w:rsidR="007B0BBF" w:rsidRPr="002245F2">
        <w:rPr>
          <w:rFonts w:ascii="Times New Roman" w:hAnsi="Times New Roman" w:cs="Times New Roman"/>
          <w:szCs w:val="24"/>
        </w:rPr>
        <w:br/>
      </w:r>
    </w:p>
    <w:p w14:paraId="7053D780" w14:textId="77777777" w:rsidR="003C2475" w:rsidRPr="002245F2" w:rsidRDefault="003C2475" w:rsidP="002245F2">
      <w:pPr>
        <w:spacing w:after="0" w:line="240" w:lineRule="auto"/>
        <w:rPr>
          <w:rFonts w:ascii="Times New Roman" w:hAnsi="Times New Roman" w:cs="Times New Roman"/>
          <w:szCs w:val="24"/>
        </w:rPr>
      </w:pPr>
    </w:p>
    <w:p w14:paraId="62BC48E6" w14:textId="4C680888" w:rsidR="006C7FD1" w:rsidRPr="002245F2" w:rsidRDefault="007B0BBF" w:rsidP="002245F2">
      <w:pPr>
        <w:spacing w:after="0" w:line="240" w:lineRule="auto"/>
        <w:rPr>
          <w:rFonts w:ascii="Times New Roman" w:hAnsi="Times New Roman" w:cs="Times New Roman"/>
          <w:szCs w:val="24"/>
        </w:rPr>
      </w:pPr>
      <w:r w:rsidRPr="002245F2">
        <w:rPr>
          <w:rFonts w:ascii="Times New Roman" w:hAnsi="Times New Roman" w:cs="Times New Roman"/>
          <w:szCs w:val="24"/>
        </w:rPr>
        <w:t>Tallinn</w:t>
      </w:r>
      <w:r w:rsidRPr="002245F2">
        <w:rPr>
          <w:rFonts w:ascii="Times New Roman" w:hAnsi="Times New Roman" w:cs="Times New Roman"/>
          <w:szCs w:val="24"/>
        </w:rPr>
        <w:tab/>
      </w:r>
      <w:r w:rsidR="001646C7" w:rsidRPr="002245F2">
        <w:rPr>
          <w:rFonts w:ascii="Times New Roman" w:hAnsi="Times New Roman" w:cs="Times New Roman"/>
          <w:szCs w:val="24"/>
        </w:rPr>
        <w:t xml:space="preserve"> „…“ ……… 2</w:t>
      </w:r>
      <w:r w:rsidRPr="002245F2">
        <w:rPr>
          <w:rFonts w:ascii="Times New Roman" w:hAnsi="Times New Roman" w:cs="Times New Roman"/>
          <w:szCs w:val="24"/>
        </w:rPr>
        <w:t>02</w:t>
      </w:r>
      <w:r w:rsidR="009151A6">
        <w:rPr>
          <w:rFonts w:ascii="Times New Roman" w:hAnsi="Times New Roman" w:cs="Times New Roman"/>
          <w:szCs w:val="24"/>
        </w:rPr>
        <w:t>5</w:t>
      </w:r>
      <w:r w:rsidRPr="002245F2">
        <w:rPr>
          <w:rFonts w:ascii="Times New Roman" w:hAnsi="Times New Roman" w:cs="Times New Roman"/>
          <w:szCs w:val="24"/>
        </w:rPr>
        <w:br/>
        <w:t>Algatab</w:t>
      </w:r>
      <w:r w:rsidR="001646C7" w:rsidRPr="002245F2">
        <w:rPr>
          <w:rFonts w:ascii="Times New Roman" w:hAnsi="Times New Roman" w:cs="Times New Roman"/>
          <w:szCs w:val="24"/>
        </w:rPr>
        <w:t xml:space="preserve"> </w:t>
      </w:r>
      <w:r w:rsidRPr="002245F2">
        <w:rPr>
          <w:rFonts w:ascii="Times New Roman" w:hAnsi="Times New Roman" w:cs="Times New Roman"/>
          <w:szCs w:val="24"/>
        </w:rPr>
        <w:t>Vabariigi Valitsus</w:t>
      </w:r>
      <w:r w:rsidR="001646C7" w:rsidRPr="002245F2">
        <w:rPr>
          <w:rFonts w:ascii="Times New Roman" w:hAnsi="Times New Roman" w:cs="Times New Roman"/>
          <w:szCs w:val="24"/>
        </w:rPr>
        <w:t xml:space="preserve"> „…“ …….. 202</w:t>
      </w:r>
      <w:r w:rsidR="009151A6">
        <w:rPr>
          <w:rFonts w:ascii="Times New Roman" w:hAnsi="Times New Roman" w:cs="Times New Roman"/>
          <w:szCs w:val="24"/>
        </w:rPr>
        <w:t>5</w:t>
      </w:r>
    </w:p>
    <w:p w14:paraId="7B0D97AE" w14:textId="77777777" w:rsidR="001646C7" w:rsidRPr="002245F2" w:rsidRDefault="001646C7" w:rsidP="002245F2">
      <w:pPr>
        <w:spacing w:after="0" w:line="240" w:lineRule="auto"/>
        <w:rPr>
          <w:rFonts w:ascii="Times New Roman" w:hAnsi="Times New Roman" w:cs="Times New Roman"/>
          <w:szCs w:val="24"/>
        </w:rPr>
      </w:pPr>
    </w:p>
    <w:p w14:paraId="12B79C29" w14:textId="2170BA82" w:rsidR="001646C7" w:rsidRPr="002245F2" w:rsidRDefault="001646C7" w:rsidP="002245F2">
      <w:pPr>
        <w:spacing w:after="0" w:line="240" w:lineRule="auto"/>
        <w:rPr>
          <w:rFonts w:ascii="Times New Roman" w:hAnsi="Times New Roman" w:cs="Times New Roman"/>
          <w:szCs w:val="24"/>
        </w:rPr>
      </w:pPr>
      <w:r w:rsidRPr="002245F2">
        <w:rPr>
          <w:rFonts w:ascii="Times New Roman" w:hAnsi="Times New Roman" w:cs="Times New Roman"/>
          <w:szCs w:val="24"/>
        </w:rPr>
        <w:t>(allkirjastatud digitaalselt)</w:t>
      </w:r>
    </w:p>
    <w:sectPr w:rsidR="001646C7" w:rsidRPr="002245F2">
      <w:footerReference w:type="default" r:id="rId15"/>
      <w:footerReference w:type="first" r:id="rId16"/>
      <w:pgSz w:w="12240" w:h="15840"/>
      <w:pgMar w:top="1134" w:right="1134" w:bottom="1134" w:left="1701" w:header="709" w:footer="709"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ria Sults - JUSTDIGI" w:date="2025-07-09T15:40:00Z" w:initials="MS">
    <w:p w14:paraId="45DAD1AA" w14:textId="77777777" w:rsidR="0030246F" w:rsidRDefault="0030246F" w:rsidP="0030246F">
      <w:pPr>
        <w:pStyle w:val="Kommentaaritekst"/>
      </w:pPr>
      <w:r>
        <w:rPr>
          <w:rStyle w:val="Kommentaariviide"/>
        </w:rPr>
        <w:annotationRef/>
      </w:r>
      <w:r>
        <w:t xml:space="preserve">Hetkel kehtivas EhS-is ei ole reguleerimisala eraldi sätestatud. Palume HÕNTE § 8 lg 2 kohaselt selle lisamist esimesse paragrahvi. Reguleerimisala peaks olema sätestatud EhS § 1 lõikes 1 ning seaduse eesmärk EhS § 1 lõikes 2. EhS § 1 pealkirja palume sõnastada „Seaduse reguleerimisala ja eesmärk“. </w:t>
      </w:r>
    </w:p>
  </w:comment>
  <w:comment w:id="3" w:author="Inge Mehide - JUSTDIGI" w:date="2025-07-07T10:36:00Z" w:initials="IM">
    <w:p w14:paraId="6CD4F3CC" w14:textId="4B26D9E8" w:rsidR="004E14E5" w:rsidRDefault="00DA53DF" w:rsidP="004E14E5">
      <w:pPr>
        <w:pStyle w:val="Kommentaaritekst"/>
      </w:pPr>
      <w:r>
        <w:rPr>
          <w:rStyle w:val="Kommentaariviide"/>
        </w:rPr>
        <w:annotationRef/>
      </w:r>
      <w:r w:rsidR="004E14E5">
        <w:t xml:space="preserve">Ettepanek sõnastada lihtsamalt ja selgemalt. Ilma seletuskirja lugemata on raske järeldada, et mitmekesisus kuulub kvaliteediomaduste alla, selle võiks eraldi välja tuua (palju enam on kvaliteediomadus ju kestlikkus). Kui ettepanek ei sobi, siis sõna </w:t>
      </w:r>
      <w:r w:rsidR="004E14E5">
        <w:rPr>
          <w:i/>
          <w:iCs/>
        </w:rPr>
        <w:t xml:space="preserve">mitmekesise </w:t>
      </w:r>
      <w:r w:rsidR="004E14E5">
        <w:t xml:space="preserve">järelt </w:t>
      </w:r>
      <w:r w:rsidR="004E14E5">
        <w:rPr>
          <w:u w:val="single"/>
        </w:rPr>
        <w:t>koma ära võtta</w:t>
      </w:r>
      <w:r w:rsidR="004E14E5">
        <w:t>.</w:t>
      </w:r>
    </w:p>
  </w:comment>
  <w:comment w:id="10" w:author="Inge Mehide - JUSTDIGI" w:date="2025-07-07T10:42:00Z" w:initials="IM">
    <w:p w14:paraId="3CE71339" w14:textId="547E5B6C" w:rsidR="00AD103D" w:rsidRDefault="00AD103D" w:rsidP="00AD103D">
      <w:pPr>
        <w:pStyle w:val="Kommentaaritekst"/>
      </w:pPr>
      <w:r>
        <w:rPr>
          <w:rStyle w:val="Kommentaariviide"/>
        </w:rPr>
        <w:annotationRef/>
      </w:r>
      <w:r>
        <w:t>Ei olnud aru saada, mille ohutus tuleb tagada.</w:t>
      </w:r>
    </w:p>
  </w:comment>
  <w:comment w:id="27" w:author="Inge Mehide - JUSTDIGI" w:date="2025-07-09T11:04:00Z" w:initials="IM">
    <w:p w14:paraId="2DDA796E" w14:textId="77777777" w:rsidR="00F1095F" w:rsidRDefault="00F1095F" w:rsidP="00F1095F">
      <w:pPr>
        <w:pStyle w:val="Kommentaaritekst"/>
      </w:pPr>
      <w:r>
        <w:rPr>
          <w:rStyle w:val="Kommentaariviide"/>
        </w:rPr>
        <w:annotationRef/>
      </w:r>
      <w:r>
        <w:t>Kustutada.</w:t>
      </w:r>
    </w:p>
  </w:comment>
  <w:comment w:id="29" w:author="Inge Mehide - JUSTDIGI" w:date="2025-07-09T11:10:00Z" w:initials="IM">
    <w:p w14:paraId="356C42B2" w14:textId="77777777" w:rsidR="00CC5AC6" w:rsidRDefault="00F77C28" w:rsidP="00CC5AC6">
      <w:pPr>
        <w:pStyle w:val="Kommentaaritekst"/>
      </w:pPr>
      <w:r>
        <w:rPr>
          <w:rStyle w:val="Kommentaariviide"/>
        </w:rPr>
        <w:annotationRef/>
      </w:r>
      <w:r w:rsidR="00CC5AC6">
        <w:t>Keeleliselt on õige, et paigaldatakse ja lammutatakse tehnosüstee</w:t>
      </w:r>
      <w:r w:rsidR="00CC5AC6">
        <w:rPr>
          <w:u w:val="single"/>
        </w:rPr>
        <w:t>m</w:t>
      </w:r>
      <w:r w:rsidR="00CC5AC6">
        <w:t>, muudetakse tehnosüstee</w:t>
      </w:r>
      <w:r w:rsidR="00CC5AC6">
        <w:rPr>
          <w:u w:val="single"/>
        </w:rPr>
        <w:t>mi</w:t>
      </w:r>
      <w:r w:rsidR="00CC5AC6">
        <w:t xml:space="preserve">. </w:t>
      </w:r>
      <w:r w:rsidR="00CC5AC6">
        <w:rPr>
          <w:i/>
          <w:iCs/>
        </w:rPr>
        <w:t>Lammutatakse tehnosüsteemi</w:t>
      </w:r>
      <w:r w:rsidR="00CC5AC6">
        <w:t xml:space="preserve"> tähendab, et seda küll lammutatakse, aga mitte lõplikult. </w:t>
      </w:r>
    </w:p>
  </w:comment>
  <w:comment w:id="36" w:author="Inge Mehide - JUSTDIGI" w:date="2025-07-07T11:20:00Z" w:initials="IM">
    <w:p w14:paraId="61F01D91" w14:textId="64822062" w:rsidR="00FB6AC2" w:rsidRDefault="00612DC3" w:rsidP="00FB6AC2">
      <w:pPr>
        <w:pStyle w:val="Kommentaaritekst"/>
      </w:pPr>
      <w:r>
        <w:rPr>
          <w:rStyle w:val="Kommentaariviide"/>
        </w:rPr>
        <w:annotationRef/>
      </w:r>
      <w:r w:rsidR="00FB6AC2">
        <w:t xml:space="preserve">Kuna sõna </w:t>
      </w:r>
      <w:r w:rsidR="00FB6AC2">
        <w:rPr>
          <w:i/>
          <w:iCs/>
        </w:rPr>
        <w:t xml:space="preserve">tingimused </w:t>
      </w:r>
      <w:r w:rsidR="00FB6AC2">
        <w:t xml:space="preserve">kasutatakse kahes tähenduses, võib siin väga kergesti jääda mulje, et mõeldakse tingimusi nt projektis. Kui peetakse silmas, et ehitis ise ei muutu, on siiani kasutatud </w:t>
      </w:r>
      <w:r w:rsidR="00FB6AC2">
        <w:rPr>
          <w:i/>
          <w:iCs/>
        </w:rPr>
        <w:t>arhitektuuriline lahendus</w:t>
      </w:r>
      <w:r w:rsidR="00FB6AC2">
        <w:t xml:space="preserve"> arusaadavam.</w:t>
      </w:r>
    </w:p>
  </w:comment>
  <w:comment w:id="37" w:author="Inge Mehide - JUSTDIGI" w:date="2025-07-07T11:44:00Z" w:initials="IM">
    <w:p w14:paraId="19E93ACC" w14:textId="77777777" w:rsidR="00260A4A" w:rsidRDefault="00E276E0" w:rsidP="00260A4A">
      <w:pPr>
        <w:pStyle w:val="Kommentaaritekst"/>
      </w:pPr>
      <w:r>
        <w:rPr>
          <w:rStyle w:val="Kommentaariviide"/>
        </w:rPr>
        <w:annotationRef/>
      </w:r>
      <w:r w:rsidR="00260A4A">
        <w:t xml:space="preserve">Senise sõnajärje põhjal oli kohustus (küll säästlikult) </w:t>
      </w:r>
      <w:r w:rsidR="00260A4A">
        <w:rPr>
          <w:u w:val="single"/>
        </w:rPr>
        <w:t>kasutada loodusvarasid</w:t>
      </w:r>
      <w:r w:rsidR="00260A4A">
        <w:t xml:space="preserve">, mõte on aga, et neid tuleb kasutada </w:t>
      </w:r>
      <w:r w:rsidR="00260A4A">
        <w:rPr>
          <w:u w:val="single"/>
        </w:rPr>
        <w:t xml:space="preserve">säästlikult </w:t>
      </w:r>
      <w:r w:rsidR="00260A4A">
        <w:t>ehk rõhk oli vales kohas.</w:t>
      </w:r>
    </w:p>
  </w:comment>
  <w:comment w:id="41" w:author="Inge Mehide - JUSTDIGI" w:date="2025-07-07T13:00:00Z" w:initials="IM">
    <w:p w14:paraId="35338072" w14:textId="70E1D9F8" w:rsidR="008577BF" w:rsidRDefault="008577BF" w:rsidP="008577BF">
      <w:pPr>
        <w:pStyle w:val="Kommentaaritekst"/>
      </w:pPr>
      <w:r>
        <w:rPr>
          <w:rStyle w:val="Kommentaariviide"/>
        </w:rPr>
        <w:annotationRef/>
      </w:r>
      <w:r>
        <w:t>Punkti 7 sõnastus ei muutu.</w:t>
      </w:r>
    </w:p>
  </w:comment>
  <w:comment w:id="42" w:author="Inge Mehide - JUSTDIGI" w:date="2025-07-07T11:52:00Z" w:initials="IM">
    <w:p w14:paraId="6F64BEB6" w14:textId="77777777" w:rsidR="00A80D3C" w:rsidRDefault="00A80D3C" w:rsidP="00A80D3C">
      <w:pPr>
        <w:pStyle w:val="Kommentaaritekst"/>
      </w:pPr>
      <w:r>
        <w:rPr>
          <w:rStyle w:val="Kommentaariviide"/>
        </w:rPr>
        <w:annotationRef/>
      </w:r>
      <w:r>
        <w:t xml:space="preserve">Enne oli keelelistel põhjustel lahku, sest ees oli täiend </w:t>
      </w:r>
      <w:r>
        <w:rPr>
          <w:i/>
          <w:iCs/>
        </w:rPr>
        <w:t>inimeste</w:t>
      </w:r>
      <w:r>
        <w:t>. Nüüd tuleb kokku kirjutada, evakuatsioonil ja päästel endal ei ole vajadusi, need on teatud liiki vajadused.</w:t>
      </w:r>
    </w:p>
  </w:comment>
  <w:comment w:id="45" w:author="Inge Mehide - JUSTDIGI" w:date="2025-07-07T12:46:00Z" w:initials="IM">
    <w:p w14:paraId="3942DDCD" w14:textId="77777777" w:rsidR="000D439B" w:rsidRDefault="00A94F88" w:rsidP="000D439B">
      <w:pPr>
        <w:pStyle w:val="Kommentaaritekst"/>
      </w:pPr>
      <w:r>
        <w:rPr>
          <w:rStyle w:val="Kommentaariviide"/>
        </w:rPr>
        <w:annotationRef/>
      </w:r>
      <w:r w:rsidR="000D439B">
        <w:t xml:space="preserve">Ei sobi öelda </w:t>
      </w:r>
      <w:r w:rsidR="000D439B">
        <w:rPr>
          <w:i/>
          <w:iCs/>
        </w:rPr>
        <w:t>hügieenitingimusi kahjustav</w:t>
      </w:r>
      <w:r w:rsidR="000D439B">
        <w:t>, hügieenitingimused võivad sõna kahetähenduslikkuse tõttu olla ka need olud, mis parasjagu on, sh väga halvad, sellisel juhul oleks isegi hea neid halbu tingimusi "kahjustada". Ettepanek see sõna välja jätta, hügieeninõuete täitmata jätmine kahjustab samuti tervist. Nõudeid ennast ei saa aga kahjustada, neid saab rikkuda.</w:t>
      </w:r>
    </w:p>
  </w:comment>
  <w:comment w:id="48" w:author="Inge Mehide - JUSTDIGI" w:date="2025-07-07T12:51:00Z" w:initials="IM">
    <w:p w14:paraId="1ABBDED1" w14:textId="77777777" w:rsidR="00F75FD3" w:rsidRDefault="0022135D" w:rsidP="00F75FD3">
      <w:pPr>
        <w:pStyle w:val="Kommentaaritekst"/>
      </w:pPr>
      <w:r>
        <w:rPr>
          <w:rStyle w:val="Kommentaariviide"/>
        </w:rPr>
        <w:annotationRef/>
      </w:r>
      <w:r w:rsidR="00F75FD3">
        <w:t xml:space="preserve">Ilmselt siiski ei nõuta heliläbilaskvust, vaid vastupidist ehk mürakaitset või helikindlust, nii nagu ka eelmises punktis ei räägita ohust, vaid ohutusest.  </w:t>
      </w:r>
    </w:p>
  </w:comment>
  <w:comment w:id="50" w:author="Inge Mehide - JUSTDIGI" w:date="2025-07-07T12:59:00Z" w:initials="IM">
    <w:p w14:paraId="7CE9A958" w14:textId="52097E9A" w:rsidR="00F54D44" w:rsidRDefault="00F54D44" w:rsidP="00F54D44">
      <w:pPr>
        <w:pStyle w:val="Kommentaaritekst"/>
      </w:pPr>
      <w:r>
        <w:rPr>
          <w:rStyle w:val="Kommentaariviide"/>
        </w:rPr>
        <w:annotationRef/>
      </w:r>
      <w:r>
        <w:t>Sõnastus on sama ka juba kehtivas versioonis.</w:t>
      </w:r>
    </w:p>
  </w:comment>
  <w:comment w:id="51" w:author="Inge Mehide - JUSTDIGI" w:date="2025-07-07T13:16:00Z" w:initials="IM">
    <w:p w14:paraId="36F0BC93" w14:textId="77777777" w:rsidR="005F4A0F" w:rsidRDefault="00BB7078" w:rsidP="005F4A0F">
      <w:pPr>
        <w:pStyle w:val="Kommentaaritekst"/>
      </w:pPr>
      <w:r>
        <w:rPr>
          <w:rStyle w:val="Kommentaariviide"/>
        </w:rPr>
        <w:annotationRef/>
      </w:r>
      <w:r w:rsidR="005F4A0F">
        <w:t xml:space="preserve">Kogu lõike sõnastuse eeskujul tuleks ka siin tuua välja oodatav tulemus, sest ei nõuta, et heitmed satuksid väliskeskkonda, vaid et need satuksid sinna keskkonda kahjustamata. </w:t>
      </w:r>
    </w:p>
  </w:comment>
  <w:comment w:id="53" w:author="Inge Mehide - JUSTDIGI" w:date="2025-07-07T13:25:00Z" w:initials="IM">
    <w:p w14:paraId="1A2966A2" w14:textId="77777777" w:rsidR="00BB63B5" w:rsidRDefault="00816812" w:rsidP="00BB63B5">
      <w:pPr>
        <w:pStyle w:val="Kommentaaritekst"/>
      </w:pPr>
      <w:r>
        <w:rPr>
          <w:rStyle w:val="Kommentaariviide"/>
        </w:rPr>
        <w:annotationRef/>
      </w:r>
      <w:r w:rsidR="00BB63B5">
        <w:t xml:space="preserve">See sõna siinses kontekstis sobib juristide slängi, aga mitte seadusesse, tegu on tähenduse ebasoovitatava laienemisega. Lisaks seadus kehtestab nõuded, mitte ei täida tühje nõudeid sisuga. Paremini sobibki seetõttu sõna </w:t>
      </w:r>
      <w:r w:rsidR="00BB63B5">
        <w:rPr>
          <w:i/>
          <w:iCs/>
        </w:rPr>
        <w:t>kehtestamisel</w:t>
      </w:r>
      <w:r w:rsidR="00BB63B5">
        <w:t>.</w:t>
      </w:r>
    </w:p>
  </w:comment>
  <w:comment w:id="57" w:author="Inge Mehide - JUSTDIGI" w:date="2025-07-07T13:34:00Z" w:initials="IM">
    <w:p w14:paraId="2B5F2B95" w14:textId="6CB1DB93" w:rsidR="00B3488C" w:rsidRDefault="00B3488C" w:rsidP="00B3488C">
      <w:pPr>
        <w:pStyle w:val="Kommentaaritekst"/>
      </w:pPr>
      <w:r>
        <w:rPr>
          <w:rStyle w:val="Kommentaariviide"/>
        </w:rPr>
        <w:annotationRef/>
      </w:r>
      <w:r>
        <w:t xml:space="preserve">Kokku. </w:t>
      </w:r>
    </w:p>
  </w:comment>
  <w:comment w:id="59" w:author="Inge Mehide - JUSTDIGI" w:date="2025-07-07T13:34:00Z" w:initials="IM">
    <w:p w14:paraId="42AE5408" w14:textId="77777777" w:rsidR="004A769B" w:rsidRDefault="004A769B" w:rsidP="004A769B">
      <w:pPr>
        <w:pStyle w:val="Kommentaaritekst"/>
      </w:pPr>
      <w:r>
        <w:rPr>
          <w:rStyle w:val="Kommentaariviide"/>
        </w:rPr>
        <w:annotationRef/>
      </w:r>
      <w:r>
        <w:t>Kokku.</w:t>
      </w:r>
    </w:p>
  </w:comment>
  <w:comment w:id="61" w:author="Inge Mehide - JUSTDIGI" w:date="2025-07-07T13:36:00Z" w:initials="IM">
    <w:p w14:paraId="1117A9EE" w14:textId="77777777" w:rsidR="006F5333" w:rsidRDefault="006F5333" w:rsidP="006F5333">
      <w:pPr>
        <w:pStyle w:val="Kommentaaritekst"/>
      </w:pPr>
      <w:r>
        <w:rPr>
          <w:rStyle w:val="Kommentaariviide"/>
        </w:rPr>
        <w:annotationRef/>
      </w:r>
      <w:r>
        <w:t>Lisada koma.</w:t>
      </w:r>
    </w:p>
  </w:comment>
  <w:comment w:id="67" w:author="Inge Mehide - JUSTDIGI" w:date="2025-07-07T13:40:00Z" w:initials="IM">
    <w:p w14:paraId="384C33B3" w14:textId="7C8B3CE1" w:rsidR="008E0166" w:rsidRDefault="008E0166" w:rsidP="008E0166">
      <w:pPr>
        <w:pStyle w:val="Kommentaaritekst"/>
      </w:pPr>
      <w:r>
        <w:rPr>
          <w:rStyle w:val="Kommentaariviide"/>
        </w:rPr>
        <w:annotationRef/>
      </w:r>
      <w:r>
        <w:t>Lahku.</w:t>
      </w:r>
    </w:p>
  </w:comment>
  <w:comment w:id="69" w:author="Inge Mehide - JUSTDIGI" w:date="2025-07-07T13:43:00Z" w:initials="IM">
    <w:p w14:paraId="70AF806C" w14:textId="77777777" w:rsidR="006353CC" w:rsidRDefault="006353CC" w:rsidP="006353CC">
      <w:pPr>
        <w:pStyle w:val="Kommentaaritekst"/>
      </w:pPr>
      <w:r>
        <w:rPr>
          <w:rStyle w:val="Kommentaariviide"/>
        </w:rPr>
        <w:annotationRef/>
      </w:r>
      <w:r>
        <w:t>Kustutada.</w:t>
      </w:r>
    </w:p>
  </w:comment>
  <w:comment w:id="71" w:author="Inge Mehide - JUSTDIGI" w:date="2025-07-07T13:45:00Z" w:initials="IM">
    <w:p w14:paraId="7C636893" w14:textId="77777777" w:rsidR="005C04C1" w:rsidRDefault="00C95322" w:rsidP="005C04C1">
      <w:pPr>
        <w:pStyle w:val="Kommentaaritekst"/>
      </w:pPr>
      <w:r>
        <w:rPr>
          <w:rStyle w:val="Kommentaariviide"/>
        </w:rPr>
        <w:annotationRef/>
      </w:r>
      <w:r w:rsidR="005C04C1">
        <w:t>Kontekst ongi ümbritsev tekst.</w:t>
      </w:r>
    </w:p>
  </w:comment>
  <w:comment w:id="73" w:author="Maria Sults - JUSTDIGI" w:date="2025-07-08T13:07:00Z" w:initials="MS">
    <w:p w14:paraId="61E086AF" w14:textId="384F1D03" w:rsidR="005F195E" w:rsidRDefault="005F195E" w:rsidP="005F195E">
      <w:pPr>
        <w:pStyle w:val="Kommentaaritekst"/>
      </w:pPr>
      <w:r>
        <w:rPr>
          <w:rStyle w:val="Kommentaariviide"/>
        </w:rPr>
        <w:annotationRef/>
      </w:r>
      <w:r>
        <w:t>Peab olema selline sõnastus: Ehitusprojekti esitamise, selle sisu ja vormi ning koostamise nõuded kehtestab valdkonna eest vastutav minister määrusega. (Vt nt EhS § 3 lg 5)</w:t>
      </w:r>
    </w:p>
  </w:comment>
  <w:comment w:id="76" w:author="Inge Mehide - JUSTDIGI" w:date="2025-07-07T14:07:00Z" w:initials="IM">
    <w:p w14:paraId="71B70003" w14:textId="0BB43866" w:rsidR="00AE5AF4" w:rsidRDefault="00AE5AF4" w:rsidP="00AE5AF4">
      <w:pPr>
        <w:pStyle w:val="Kommentaaritekst"/>
      </w:pPr>
      <w:r>
        <w:rPr>
          <w:rStyle w:val="Kommentaariviide"/>
        </w:rPr>
        <w:annotationRef/>
      </w:r>
      <w:r>
        <w:t>Kustutada.</w:t>
      </w:r>
    </w:p>
  </w:comment>
  <w:comment w:id="80" w:author="Inge Mehide - JUSTDIGI" w:date="2025-07-07T14:08:00Z" w:initials="IM">
    <w:p w14:paraId="2FD224A8" w14:textId="77777777" w:rsidR="00295CD3" w:rsidRDefault="00295CD3" w:rsidP="00295CD3">
      <w:pPr>
        <w:pStyle w:val="Kommentaaritekst"/>
      </w:pPr>
      <w:r>
        <w:rPr>
          <w:rStyle w:val="Kommentaariviide"/>
        </w:rPr>
        <w:annotationRef/>
      </w:r>
      <w:r>
        <w:t>Kustutada.</w:t>
      </w:r>
    </w:p>
  </w:comment>
  <w:comment w:id="82" w:author="Inge Mehide - JUSTDIGI" w:date="2025-07-07T14:11:00Z" w:initials="IM">
    <w:p w14:paraId="43778F8C" w14:textId="77777777" w:rsidR="00900C07" w:rsidRDefault="00900C07" w:rsidP="00900C07">
      <w:pPr>
        <w:pStyle w:val="Kommentaaritekst"/>
      </w:pPr>
      <w:r>
        <w:rPr>
          <w:rStyle w:val="Kommentaariviide"/>
        </w:rPr>
        <w:annotationRef/>
      </w:r>
      <w:r>
        <w:t>Kustutada.</w:t>
      </w:r>
    </w:p>
  </w:comment>
  <w:comment w:id="85" w:author="Inge Mehide - JUSTDIGI" w:date="2025-07-07T14:16:00Z" w:initials="IM">
    <w:p w14:paraId="19273FE5" w14:textId="77777777" w:rsidR="000302ED" w:rsidRDefault="000302ED" w:rsidP="000302ED">
      <w:pPr>
        <w:pStyle w:val="Kommentaaritekst"/>
      </w:pPr>
      <w:r>
        <w:rPr>
          <w:rStyle w:val="Kommentaariviide"/>
        </w:rPr>
        <w:annotationRef/>
      </w:r>
      <w:r>
        <w:t>Kustutada.</w:t>
      </w:r>
    </w:p>
  </w:comment>
  <w:comment w:id="87" w:author="Inge Mehide - JUSTDIGI" w:date="2025-07-07T14:17:00Z" w:initials="IM">
    <w:p w14:paraId="168624F3" w14:textId="77777777" w:rsidR="00E70D44" w:rsidRDefault="00E70D44" w:rsidP="00E70D44">
      <w:pPr>
        <w:pStyle w:val="Kommentaaritekst"/>
      </w:pPr>
      <w:r>
        <w:rPr>
          <w:rStyle w:val="Kommentaariviide"/>
        </w:rPr>
        <w:annotationRef/>
      </w:r>
      <w:r>
        <w:t>Lisada koma.</w:t>
      </w:r>
    </w:p>
  </w:comment>
  <w:comment w:id="89" w:author="Inge Mehide - JUSTDIGI" w:date="2025-07-07T14:18:00Z" w:initials="IM">
    <w:p w14:paraId="41DD9F9D" w14:textId="77777777" w:rsidR="000F0F44" w:rsidRDefault="000F0F44" w:rsidP="000F0F44">
      <w:pPr>
        <w:pStyle w:val="Kommentaaritekst"/>
      </w:pPr>
      <w:r>
        <w:rPr>
          <w:rStyle w:val="Kommentaariviide"/>
        </w:rPr>
        <w:annotationRef/>
      </w:r>
      <w:r>
        <w:t>Kustutada.</w:t>
      </w:r>
    </w:p>
  </w:comment>
  <w:comment w:id="95" w:author="Inge Mehide - JUSTDIGI" w:date="2025-07-07T15:10:00Z" w:initials="IM">
    <w:p w14:paraId="0EB58782" w14:textId="77777777" w:rsidR="00B4352C" w:rsidRDefault="00C82854" w:rsidP="00B4352C">
      <w:pPr>
        <w:pStyle w:val="Kommentaaritekst"/>
      </w:pPr>
      <w:r>
        <w:rPr>
          <w:rStyle w:val="Kommentaariviide"/>
        </w:rPr>
        <w:annotationRef/>
      </w:r>
      <w:r w:rsidR="00B4352C">
        <w:t xml:space="preserve">Trafaretne ja loogiline sõnajärg, fraas on ees juhul, kui kasutatakse sõnastust /---/ </w:t>
      </w:r>
      <w:r w:rsidR="00B4352C">
        <w:rPr>
          <w:i/>
          <w:iCs/>
        </w:rPr>
        <w:t xml:space="preserve">minister </w:t>
      </w:r>
      <w:r w:rsidR="00B4352C">
        <w:rPr>
          <w:i/>
          <w:iCs/>
          <w:u w:val="single"/>
        </w:rPr>
        <w:t xml:space="preserve">võib </w:t>
      </w:r>
      <w:r w:rsidR="00B4352C">
        <w:rPr>
          <w:i/>
          <w:iCs/>
        </w:rPr>
        <w:t>kehtestada määrusega</w:t>
      </w:r>
      <w:r w:rsidR="00B4352C">
        <w:t xml:space="preserve"> /---/.</w:t>
      </w:r>
    </w:p>
  </w:comment>
  <w:comment w:id="102" w:author="Inge Mehide - JUSTDIGI" w:date="2025-07-07T15:23:00Z" w:initials="IM">
    <w:p w14:paraId="0A96987D" w14:textId="33B0C8FB" w:rsidR="00275174" w:rsidRDefault="00275174" w:rsidP="00275174">
      <w:pPr>
        <w:pStyle w:val="Kommentaaritekst"/>
      </w:pPr>
      <w:r>
        <w:rPr>
          <w:rStyle w:val="Kommentaariviide"/>
        </w:rPr>
        <w:annotationRef/>
      </w:r>
      <w:r>
        <w:t>Pakutud täpsem sõnajärg.</w:t>
      </w:r>
    </w:p>
  </w:comment>
  <w:comment w:id="110" w:author="Inge Mehide - JUSTDIGI" w:date="2025-07-07T15:31:00Z" w:initials="IM">
    <w:p w14:paraId="79B5EFCB" w14:textId="77777777" w:rsidR="00BE6708" w:rsidRDefault="00BE6708" w:rsidP="00BE6708">
      <w:pPr>
        <w:pStyle w:val="Kommentaaritekst"/>
      </w:pPr>
      <w:r>
        <w:rPr>
          <w:rStyle w:val="Kommentaariviide"/>
        </w:rPr>
        <w:annotationRef/>
      </w:r>
      <w:r>
        <w:t>Lisada koma.</w:t>
      </w:r>
    </w:p>
  </w:comment>
  <w:comment w:id="115" w:author="Inge Mehide - JUSTDIGI" w:date="2025-07-07T15:36:00Z" w:initials="IM">
    <w:p w14:paraId="123E09F5" w14:textId="77777777" w:rsidR="000729C4" w:rsidRDefault="007807A6" w:rsidP="000729C4">
      <w:pPr>
        <w:pStyle w:val="Kommentaaritekst"/>
      </w:pPr>
      <w:r>
        <w:rPr>
          <w:rStyle w:val="Kommentaariviide"/>
        </w:rPr>
        <w:annotationRef/>
      </w:r>
      <w:r w:rsidR="000729C4">
        <w:t>Selle kohta tuleb teha eraldi muutmispunkt, sest kehtivas tekstis ei ole siin sõna "üldplaneeringus", vaid on "üldplaneeringule". Seega sõna "üldplaneeringule" asendatakse sõnaga "planeeringule".</w:t>
      </w:r>
    </w:p>
  </w:comment>
  <w:comment w:id="118" w:author="Maria Sults - JUSTDIGI" w:date="2025-07-10T13:08:00Z" w:initials="MS">
    <w:p w14:paraId="6B507B75" w14:textId="77777777" w:rsidR="00CF11E0" w:rsidRDefault="00CF11E0" w:rsidP="00CF11E0">
      <w:pPr>
        <w:pStyle w:val="Kommentaaritekst"/>
      </w:pPr>
      <w:r>
        <w:rPr>
          <w:rStyle w:val="Kommentaariviide"/>
        </w:rPr>
        <w:annotationRef/>
      </w:r>
      <w:r>
        <w:t xml:space="preserve">Lõiketähist ei pea siin esitama, sest ei esitata uues sõnastuses kogu lõiget. </w:t>
      </w:r>
    </w:p>
  </w:comment>
  <w:comment w:id="121" w:author="Inge Mehide - JUSTDIGI" w:date="2025-07-07T15:49:00Z" w:initials="IM">
    <w:p w14:paraId="1376CC51" w14:textId="461FFC83" w:rsidR="00152D7D" w:rsidRDefault="00401823" w:rsidP="00152D7D">
      <w:pPr>
        <w:pStyle w:val="Kommentaaritekst"/>
      </w:pPr>
      <w:r>
        <w:rPr>
          <w:rStyle w:val="Kommentaariviide"/>
        </w:rPr>
        <w:annotationRef/>
      </w:r>
      <w:r w:rsidR="00152D7D">
        <w:t xml:space="preserve">See on </w:t>
      </w:r>
      <w:r w:rsidR="00152D7D">
        <w:rPr>
          <w:u w:val="single"/>
        </w:rPr>
        <w:t>a</w:t>
      </w:r>
      <w:r w:rsidR="00152D7D">
        <w:rPr>
          <w:color w:val="202020"/>
          <w:highlight w:val="white"/>
          <w:u w:val="single"/>
        </w:rPr>
        <w:t xml:space="preserve">valikus veekogus </w:t>
      </w:r>
      <w:r w:rsidR="00152D7D">
        <w:rPr>
          <w:color w:val="202020"/>
          <w:highlight w:val="white"/>
        </w:rPr>
        <w:t>kaldaga püsivalt ühendatud ehitis</w:t>
      </w:r>
      <w:r w:rsidR="00152D7D">
        <w:t>. Tingimused saab jätta andmata ehitisele, mitte avalikku veekogusse. Kehtivas seaduses on siin ekslik sõnastus (vrdl § 106).</w:t>
      </w:r>
    </w:p>
  </w:comment>
  <w:comment w:id="127" w:author="Inge Mehide - JUSTDIGI" w:date="2025-07-07T15:58:00Z" w:initials="IM">
    <w:p w14:paraId="7776DD31" w14:textId="720DCEDB" w:rsidR="001A3158" w:rsidRDefault="00473B8C" w:rsidP="001A3158">
      <w:pPr>
        <w:pStyle w:val="Kommentaaritekst"/>
      </w:pPr>
      <w:r>
        <w:rPr>
          <w:rStyle w:val="Kommentaariviide"/>
        </w:rPr>
        <w:annotationRef/>
      </w:r>
      <w:r w:rsidR="001A3158">
        <w:t>Numbrid ühest kümneni kirjutatakse sõnaga (v.a erandid, mida siin ei esine).</w:t>
      </w:r>
    </w:p>
  </w:comment>
  <w:comment w:id="130" w:author="Inge Mehide - JUSTDIGI" w:date="2025-07-07T16:08:00Z" w:initials="IM">
    <w:p w14:paraId="0CA3A3C2" w14:textId="585D2629" w:rsidR="008056B5" w:rsidRDefault="00B63D54" w:rsidP="008056B5">
      <w:pPr>
        <w:pStyle w:val="Kommentaaritekst"/>
      </w:pPr>
      <w:r>
        <w:rPr>
          <w:rStyle w:val="Kommentaariviide"/>
        </w:rPr>
        <w:annotationRef/>
      </w:r>
      <w:r w:rsidR="008056B5">
        <w:t xml:space="preserve">Kuna seaduses ei ole fraasi </w:t>
      </w:r>
      <w:r w:rsidR="008056B5">
        <w:rPr>
          <w:i/>
          <w:iCs/>
        </w:rPr>
        <w:t>täiendavad nõuded</w:t>
      </w:r>
      <w:r w:rsidR="008056B5">
        <w:t xml:space="preserve"> mujal kasutatud, saab siin teha paranduse, sest sõna </w:t>
      </w:r>
      <w:r w:rsidR="008056B5">
        <w:rPr>
          <w:i/>
          <w:iCs/>
        </w:rPr>
        <w:t xml:space="preserve">täiendav </w:t>
      </w:r>
      <w:r w:rsidR="008056B5">
        <w:t xml:space="preserve">ei soovitata sellises tähenduses kasutada, tuleks kasutada sõnaosa </w:t>
      </w:r>
      <w:r w:rsidR="008056B5">
        <w:rPr>
          <w:i/>
          <w:iCs/>
        </w:rPr>
        <w:t>lisa</w:t>
      </w:r>
      <w:r w:rsidR="008056B5">
        <w:t xml:space="preserve">-. Vt ka </w:t>
      </w:r>
      <w:hyperlink r:id="rId1" w:history="1">
        <w:r w:rsidR="008056B5" w:rsidRPr="00152517">
          <w:rPr>
            <w:rStyle w:val="Hperlink"/>
          </w:rPr>
          <w:t>[ÕS] Eesti õigekeelsussõnaraamat ÕS 2018</w:t>
        </w:r>
      </w:hyperlink>
      <w:r w:rsidR="008056B5">
        <w:t xml:space="preserve"> </w:t>
      </w:r>
    </w:p>
  </w:comment>
  <w:comment w:id="141" w:author="Maria Sults - JUSTDIGI" w:date="2025-07-09T15:08:00Z" w:initials="MS">
    <w:p w14:paraId="1DA79CA5" w14:textId="77777777" w:rsidR="00BA7E20" w:rsidRDefault="00BA7E20" w:rsidP="00BA7E20">
      <w:pPr>
        <w:pStyle w:val="Kommentaaritekst"/>
      </w:pPr>
      <w:r>
        <w:rPr>
          <w:rStyle w:val="Kommentaariviide"/>
        </w:rPr>
        <w:annotationRef/>
      </w:r>
      <w:r>
        <w:t>Palume sõnastada järgmiselt: „(2) Registri põhimääruse kehtestab Vabariigi Valitsus määrusega, milles sätestatakse:"</w:t>
      </w:r>
    </w:p>
  </w:comment>
  <w:comment w:id="148" w:author="Inge Mehide - JUSTDIGI" w:date="2025-07-08T09:37:00Z" w:initials="IM">
    <w:p w14:paraId="7E6AACCD" w14:textId="612FF340" w:rsidR="006F4426" w:rsidRDefault="00F651A0" w:rsidP="006F4426">
      <w:pPr>
        <w:pStyle w:val="Kommentaaritekst"/>
      </w:pPr>
      <w:r>
        <w:rPr>
          <w:rStyle w:val="Kommentaariviide"/>
        </w:rPr>
        <w:annotationRef/>
      </w:r>
      <w:r w:rsidR="006F4426">
        <w:t>Liigne, semikoolon on juba seal olemas.</w:t>
      </w:r>
    </w:p>
  </w:comment>
  <w:comment w:id="151" w:author="Inge Mehide - JUSTDIGI" w:date="2025-07-08T09:39:00Z" w:initials="IM">
    <w:p w14:paraId="7E324537" w14:textId="77777777" w:rsidR="00817E27" w:rsidRDefault="00817E27" w:rsidP="00817E27">
      <w:pPr>
        <w:pStyle w:val="Kommentaaritekst"/>
      </w:pPr>
      <w:r>
        <w:rPr>
          <w:rStyle w:val="Kommentaariviide"/>
        </w:rPr>
        <w:annotationRef/>
      </w:r>
      <w:r>
        <w:t xml:space="preserve">Kui </w:t>
      </w:r>
      <w:r>
        <w:rPr>
          <w:i/>
          <w:iCs/>
        </w:rPr>
        <w:t>loamenetlustes</w:t>
      </w:r>
      <w:r>
        <w:t xml:space="preserve">, siis </w:t>
      </w:r>
      <w:r>
        <w:rPr>
          <w:i/>
          <w:iCs/>
        </w:rPr>
        <w:t>samades</w:t>
      </w:r>
      <w:r>
        <w:t>.</w:t>
      </w:r>
    </w:p>
  </w:comment>
  <w:comment w:id="152" w:author="Inge Mehide - JUSTDIGI" w:date="2025-07-08T09:40:00Z" w:initials="IM">
    <w:p w14:paraId="585AF2AF" w14:textId="410978D6" w:rsidR="00817E27" w:rsidRDefault="00817E27" w:rsidP="00817E27">
      <w:pPr>
        <w:pStyle w:val="Kommentaaritekst"/>
      </w:pPr>
      <w:r>
        <w:rPr>
          <w:rStyle w:val="Kommentaariviide"/>
        </w:rPr>
        <w:annotationRef/>
      </w:r>
      <w:r>
        <w:t xml:space="preserve">Kui </w:t>
      </w:r>
      <w:r>
        <w:rPr>
          <w:i/>
          <w:iCs/>
        </w:rPr>
        <w:t>samas</w:t>
      </w:r>
      <w:r>
        <w:t xml:space="preserve">, siis </w:t>
      </w:r>
      <w:r>
        <w:rPr>
          <w:i/>
          <w:iCs/>
        </w:rPr>
        <w:t>loamenetluses</w:t>
      </w:r>
      <w:r>
        <w:t>.</w:t>
      </w:r>
    </w:p>
  </w:comment>
  <w:comment w:id="153" w:author="Inge Mehide - JUSTDIGI" w:date="2025-07-08T09:49:00Z" w:initials="IM">
    <w:p w14:paraId="0664D387" w14:textId="77777777" w:rsidR="0073269E" w:rsidRDefault="0073269E" w:rsidP="0073269E">
      <w:pPr>
        <w:pStyle w:val="Kommentaaritekst"/>
      </w:pPr>
      <w:r>
        <w:rPr>
          <w:rStyle w:val="Kommentaariviide"/>
        </w:rPr>
        <w:annotationRef/>
      </w:r>
      <w:r>
        <w:t>Kustutada.</w:t>
      </w:r>
    </w:p>
  </w:comment>
  <w:comment w:id="160" w:author="Inge Mehide - JUSTDIGI" w:date="2025-07-09T12:34:00Z" w:initials="IM">
    <w:p w14:paraId="57468EFF" w14:textId="77777777" w:rsidR="00200BE9" w:rsidRDefault="00200BE9" w:rsidP="00200BE9">
      <w:pPr>
        <w:pStyle w:val="Kommentaaritekst"/>
      </w:pPr>
      <w:r>
        <w:rPr>
          <w:rStyle w:val="Kommentaariviide"/>
        </w:rPr>
        <w:annotationRef/>
      </w:r>
      <w:r>
        <w:rPr>
          <w:i/>
          <w:iCs/>
        </w:rPr>
        <w:t>Mõlemal pool äärmise sõiduraja</w:t>
      </w:r>
      <w:r>
        <w:t xml:space="preserve"> </w:t>
      </w:r>
      <w:r>
        <w:rPr>
          <w:i/>
          <w:iCs/>
        </w:rPr>
        <w:t>välimisest servast</w:t>
      </w:r>
      <w:r>
        <w:t xml:space="preserve"> ei ole täpne ega üheselt mõistetav, sest pole aru saada, mille kohta </w:t>
      </w:r>
      <w:r>
        <w:rPr>
          <w:i/>
          <w:iCs/>
        </w:rPr>
        <w:t>mõlemal pool</w:t>
      </w:r>
      <w:r>
        <w:t xml:space="preserve"> käib, kas maantee, äärmise sõiduraja või välimise serva kohta. Pakutud arusaadavam sõnastus.</w:t>
      </w:r>
    </w:p>
  </w:comment>
  <w:comment w:id="167" w:author="Inge Mehide - JUSTDIGI" w:date="2025-07-09T12:40:00Z" w:initials="IM">
    <w:p w14:paraId="27460591" w14:textId="77777777" w:rsidR="006551AF" w:rsidRDefault="006551AF" w:rsidP="006551AF">
      <w:pPr>
        <w:pStyle w:val="Kommentaaritekst"/>
      </w:pPr>
      <w:r>
        <w:rPr>
          <w:rStyle w:val="Kommentaariviide"/>
        </w:rPr>
        <w:annotationRef/>
      </w:r>
      <w:r>
        <w:t>Lisada jutumärgid.</w:t>
      </w:r>
    </w:p>
  </w:comment>
  <w:comment w:id="169" w:author="Inge Mehide - JUSTDIGI" w:date="2025-07-08T10:20:00Z" w:initials="IM">
    <w:p w14:paraId="2855DFAE" w14:textId="75AF98D7" w:rsidR="009E591C" w:rsidRDefault="009E591C" w:rsidP="009E591C">
      <w:pPr>
        <w:pStyle w:val="Kommentaaritekst"/>
      </w:pPr>
      <w:r>
        <w:rPr>
          <w:rStyle w:val="Kommentaariviide"/>
        </w:rPr>
        <w:annotationRef/>
      </w:r>
      <w:r>
        <w:t>Kustutada.</w:t>
      </w:r>
    </w:p>
  </w:comment>
  <w:comment w:id="175" w:author="Inge Mehide - JUSTDIGI" w:date="2025-07-08T10:26:00Z" w:initials="IM">
    <w:p w14:paraId="15475EB8" w14:textId="77777777" w:rsidR="00C12F9B" w:rsidRDefault="00C12F9B" w:rsidP="00C12F9B">
      <w:pPr>
        <w:pStyle w:val="Kommentaaritekst"/>
      </w:pPr>
      <w:r>
        <w:rPr>
          <w:rStyle w:val="Kommentaariviide"/>
        </w:rPr>
        <w:annotationRef/>
      </w:r>
      <w:r>
        <w:t>Kustutada.</w:t>
      </w:r>
    </w:p>
  </w:comment>
  <w:comment w:id="180" w:author="Inge Mehide - JUSTDIGI" w:date="2025-07-08T10:27:00Z" w:initials="IM">
    <w:p w14:paraId="46A58C35" w14:textId="77777777" w:rsidR="005C4A0B" w:rsidRDefault="005C4A0B" w:rsidP="005C4A0B">
      <w:pPr>
        <w:pStyle w:val="Kommentaaritekst"/>
      </w:pPr>
      <w:r>
        <w:rPr>
          <w:rStyle w:val="Kommentaariviide"/>
        </w:rPr>
        <w:annotationRef/>
      </w:r>
      <w:r>
        <w:t>Kustutada.</w:t>
      </w:r>
    </w:p>
  </w:comment>
  <w:comment w:id="182" w:author="Inge Mehide - JUSTDIGI" w:date="2025-07-08T10:30:00Z" w:initials="IM">
    <w:p w14:paraId="73B07FDA" w14:textId="77777777" w:rsidR="001823B4" w:rsidRDefault="001823B4" w:rsidP="001823B4">
      <w:pPr>
        <w:pStyle w:val="Kommentaaritekst"/>
      </w:pPr>
      <w:r>
        <w:rPr>
          <w:rStyle w:val="Kommentaariviide"/>
        </w:rPr>
        <w:annotationRef/>
      </w:r>
      <w:r>
        <w:t>Kuna kõik teised siin on mitmuses, peaks ka see olema.</w:t>
      </w:r>
    </w:p>
  </w:comment>
  <w:comment w:id="191" w:author="Inge Mehide - JUSTDIGI" w:date="2025-07-08T10:34:00Z" w:initials="IM">
    <w:p w14:paraId="7A62C33C" w14:textId="77777777" w:rsidR="003F4A0B" w:rsidRDefault="003F4A0B" w:rsidP="003F4A0B">
      <w:pPr>
        <w:pStyle w:val="Kommentaaritekst"/>
      </w:pPr>
      <w:r>
        <w:rPr>
          <w:rStyle w:val="Kommentaariviide"/>
        </w:rPr>
        <w:annotationRef/>
      </w:r>
      <w:r>
        <w:t>Kustutada.</w:t>
      </w:r>
    </w:p>
  </w:comment>
  <w:comment w:id="206" w:author="Inge Mehide - JUSTDIGI" w:date="2025-07-08T10:47:00Z" w:initials="IM">
    <w:p w14:paraId="679BD2F4" w14:textId="77777777" w:rsidR="00252A31" w:rsidRDefault="00252A31" w:rsidP="00252A31">
      <w:pPr>
        <w:pStyle w:val="Kommentaaritekst"/>
      </w:pPr>
      <w:r>
        <w:rPr>
          <w:rStyle w:val="Kommentaariviide"/>
        </w:rPr>
        <w:annotationRef/>
      </w:r>
      <w:r>
        <w:t>Kustutada.</w:t>
      </w:r>
    </w:p>
  </w:comment>
  <w:comment w:id="209" w:author="Inge Mehide - JUSTDIGI" w:date="2025-07-08T10:48:00Z" w:initials="IM">
    <w:p w14:paraId="43E0E9DE" w14:textId="77777777" w:rsidR="00554CDA" w:rsidRDefault="00554CDA" w:rsidP="00554CDA">
      <w:pPr>
        <w:pStyle w:val="Kommentaaritekst"/>
      </w:pPr>
      <w:r>
        <w:rPr>
          <w:rStyle w:val="Kommentaariviide"/>
        </w:rPr>
        <w:annotationRef/>
      </w:r>
      <w:r>
        <w:t>Lisada koma.</w:t>
      </w:r>
    </w:p>
  </w:comment>
  <w:comment w:id="212" w:author="Inge Mehide - JUSTDIGI" w:date="2025-07-08T10:52:00Z" w:initials="IM">
    <w:p w14:paraId="62C8D3E0" w14:textId="77777777" w:rsidR="007A1102" w:rsidRDefault="00CA0DB9" w:rsidP="007A1102">
      <w:pPr>
        <w:pStyle w:val="Kommentaaritekst"/>
      </w:pPr>
      <w:r>
        <w:rPr>
          <w:rStyle w:val="Kommentaariviide"/>
        </w:rPr>
        <w:annotationRef/>
      </w:r>
      <w:r w:rsidR="007A1102">
        <w:t xml:space="preserve">Kui lause mõte peaks olema, et neid termineid seadus ei määratle, vaid need kehtestatakse määrusega, on õige sõnajärg selline: Tee ehitamise ja korrashoiu terminid, teede liigid ja üleeuroopalisse transpordivõrku kuuluvate teede asukohad Eesti territooriumil kehtestab valdkonna eest vastutav minister määrusega. </w:t>
      </w:r>
    </w:p>
  </w:comment>
  <w:comment w:id="218" w:author="Inge Mehide - JUSTDIGI" w:date="2025-07-09T12:55:00Z" w:initials="IM">
    <w:p w14:paraId="0A4C1ABC" w14:textId="77777777" w:rsidR="00F92F9B" w:rsidRDefault="00F92F9B" w:rsidP="00F92F9B">
      <w:pPr>
        <w:pStyle w:val="Kommentaaritekst"/>
      </w:pPr>
      <w:r>
        <w:rPr>
          <w:rStyle w:val="Kommentaariviide"/>
        </w:rPr>
        <w:annotationRef/>
      </w:r>
      <w:r>
        <w:t>Kustutada.</w:t>
      </w:r>
    </w:p>
  </w:comment>
  <w:comment w:id="220" w:author="Inge Mehide - JUSTDIGI" w:date="2025-07-08T11:05:00Z" w:initials="IM">
    <w:p w14:paraId="44BB65F1" w14:textId="1C109A60" w:rsidR="00637F23" w:rsidRDefault="00637F23" w:rsidP="00637F23">
      <w:pPr>
        <w:pStyle w:val="Kommentaaritekst"/>
      </w:pPr>
      <w:r>
        <w:rPr>
          <w:rStyle w:val="Kommentaariviide"/>
        </w:rPr>
        <w:annotationRef/>
      </w:r>
      <w:r>
        <w:t>Kokku, nagu ka nt tervishoiukorraldus.</w:t>
      </w:r>
    </w:p>
  </w:comment>
  <w:comment w:id="222" w:author="Inge Mehide - JUSTDIGI" w:date="2025-07-08T11:10:00Z" w:initials="IM">
    <w:p w14:paraId="1A88DF0B" w14:textId="77777777" w:rsidR="00E57130" w:rsidRDefault="00E57130" w:rsidP="00E57130">
      <w:pPr>
        <w:pStyle w:val="Kommentaaritekst"/>
      </w:pPr>
      <w:r>
        <w:rPr>
          <w:rStyle w:val="Kommentaariviide"/>
        </w:rPr>
        <w:annotationRef/>
      </w:r>
      <w:r>
        <w:t>Kokku.</w:t>
      </w:r>
    </w:p>
  </w:comment>
  <w:comment w:id="224" w:author="Maria Sults - JUSTDIGI" w:date="2025-07-10T13:24:00Z" w:initials="MS">
    <w:p w14:paraId="6F46A63C" w14:textId="77777777" w:rsidR="00D6114F" w:rsidRDefault="00C03809" w:rsidP="00D6114F">
      <w:pPr>
        <w:pStyle w:val="Kommentaaritekst"/>
      </w:pPr>
      <w:r>
        <w:rPr>
          <w:rStyle w:val="Kommentaariviide"/>
        </w:rPr>
        <w:annotationRef/>
      </w:r>
      <w:r w:rsidR="00D6114F">
        <w:t xml:space="preserve">Palun vormistage vastavalt HÕNTE §-le 27.  (näiteks nagu EN § 1 p-s 81) </w:t>
      </w:r>
    </w:p>
  </w:comment>
  <w:comment w:id="246" w:author="Inge Mehide - JUSTDIGI" w:date="2025-07-09T13:02:00Z" w:initials="IM">
    <w:p w14:paraId="781D4DA2" w14:textId="054D4EEA" w:rsidR="008E0F29" w:rsidRDefault="008E0F29" w:rsidP="008E0F29">
      <w:pPr>
        <w:pStyle w:val="Kommentaaritekst"/>
      </w:pPr>
      <w:r>
        <w:rPr>
          <w:rStyle w:val="Kommentaariviide"/>
        </w:rPr>
        <w:annotationRef/>
      </w:r>
      <w:r>
        <w:t>Kokku, et oleks aru saada, et jutt käib sillast või viaduktist ehk konkreetsest teeosast, mitte lauses nimetatud tee mingist osast.</w:t>
      </w:r>
    </w:p>
  </w:comment>
  <w:comment w:id="248" w:author="Inge Mehide - JUSTDIGI" w:date="2025-07-09T13:04:00Z" w:initials="IM">
    <w:p w14:paraId="3D53BD06" w14:textId="77777777" w:rsidR="004205B0" w:rsidRDefault="004205B0" w:rsidP="004205B0">
      <w:pPr>
        <w:pStyle w:val="Kommentaaritekst"/>
      </w:pPr>
      <w:r>
        <w:rPr>
          <w:rStyle w:val="Kommentaariviide"/>
        </w:rPr>
        <w:annotationRef/>
      </w:r>
      <w:r>
        <w:t>Kokku.</w:t>
      </w:r>
    </w:p>
  </w:comment>
  <w:comment w:id="255" w:author="Inge Mehide - JUSTDIGI" w:date="2025-07-09T13:07:00Z" w:initials="IM">
    <w:p w14:paraId="467F8753" w14:textId="77777777" w:rsidR="00991989" w:rsidRDefault="0074609D" w:rsidP="00991989">
      <w:pPr>
        <w:pStyle w:val="Kommentaaritekst"/>
      </w:pPr>
      <w:r>
        <w:rPr>
          <w:rStyle w:val="Kommentaariviide"/>
        </w:rPr>
        <w:annotationRef/>
      </w:r>
      <w:r w:rsidR="00991989">
        <w:t xml:space="preserve">Siin on parem lugeda </w:t>
      </w:r>
      <w:r w:rsidR="00991989">
        <w:rPr>
          <w:i/>
          <w:iCs/>
        </w:rPr>
        <w:t>riigitee ehitamiseks ehitusloa</w:t>
      </w:r>
      <w:r w:rsidR="00991989">
        <w:t>.</w:t>
      </w:r>
    </w:p>
  </w:comment>
  <w:comment w:id="258" w:author="Inge Mehide - JUSTDIGI" w:date="2025-07-08T11:47:00Z" w:initials="IM">
    <w:p w14:paraId="729CC897" w14:textId="6D3A9AF1" w:rsidR="002B326B" w:rsidRDefault="002B326B" w:rsidP="002B326B">
      <w:pPr>
        <w:pStyle w:val="Kommentaaritekst"/>
      </w:pPr>
      <w:r>
        <w:rPr>
          <w:rStyle w:val="Kommentaariviide"/>
        </w:rPr>
        <w:annotationRef/>
      </w:r>
      <w:r>
        <w:t>Kustutada (järgmises punktis on sõna ainsuses).</w:t>
      </w:r>
    </w:p>
  </w:comment>
  <w:comment w:id="261" w:author="Inge Mehide - JUSTDIGI" w:date="2025-07-08T11:57:00Z" w:initials="IM">
    <w:p w14:paraId="60054D6E" w14:textId="77777777" w:rsidR="001B4AF2" w:rsidRDefault="001F438D" w:rsidP="001B4AF2">
      <w:pPr>
        <w:pStyle w:val="Kommentaaritekst"/>
      </w:pPr>
      <w:r>
        <w:rPr>
          <w:rStyle w:val="Kommentaariviide"/>
        </w:rPr>
        <w:annotationRef/>
      </w:r>
      <w:r w:rsidR="001B4AF2">
        <w:t xml:space="preserve">Ei  ole arusaadav. Kui mõeldakse ajalist järgnevust, siis </w:t>
      </w:r>
      <w:r w:rsidR="001B4AF2">
        <w:rPr>
          <w:i/>
          <w:iCs/>
        </w:rPr>
        <w:t xml:space="preserve">pärast hoonestusloa taotlemist/saamist/andmist </w:t>
      </w:r>
      <w:r w:rsidR="001B4AF2">
        <w:t>(vm õige verb)</w:t>
      </w:r>
      <w:r w:rsidR="001B4AF2">
        <w:rPr>
          <w:i/>
          <w:iCs/>
        </w:rPr>
        <w:t>,</w:t>
      </w:r>
      <w:r w:rsidR="001B4AF2">
        <w:t xml:space="preserve"> kui kaasnemist, siis </w:t>
      </w:r>
      <w:r w:rsidR="001B4AF2">
        <w:rPr>
          <w:i/>
          <w:iCs/>
        </w:rPr>
        <w:t xml:space="preserve">peale hoonestusloa </w:t>
      </w:r>
      <w:r w:rsidR="001B4AF2">
        <w:t xml:space="preserve">või </w:t>
      </w:r>
      <w:r w:rsidR="001B4AF2">
        <w:rPr>
          <w:i/>
          <w:iCs/>
        </w:rPr>
        <w:t xml:space="preserve">lisaks hoonestusloale </w:t>
      </w:r>
      <w:r w:rsidR="001B4AF2">
        <w:t xml:space="preserve">või </w:t>
      </w:r>
      <w:r w:rsidR="001B4AF2">
        <w:rPr>
          <w:i/>
          <w:iCs/>
        </w:rPr>
        <w:t>koos hoonestusloaga</w:t>
      </w:r>
      <w:r w:rsidR="001B4AF2">
        <w:t>.</w:t>
      </w:r>
    </w:p>
  </w:comment>
  <w:comment w:id="266" w:author="Inge Mehide - JUSTDIGI" w:date="2025-07-08T12:28:00Z" w:initials="IM">
    <w:p w14:paraId="32044FF5" w14:textId="72BE3267" w:rsidR="00D92D02" w:rsidRDefault="007B2C5A" w:rsidP="00D92D02">
      <w:pPr>
        <w:pStyle w:val="Kommentaaritekst"/>
      </w:pPr>
      <w:r>
        <w:rPr>
          <w:rStyle w:val="Kommentaariviide"/>
        </w:rPr>
        <w:annotationRef/>
      </w:r>
      <w:r w:rsidR="00D92D02">
        <w:t>See on ainus sõna, mis võrreldes kehtiva versiooniga muutub, seega ei pea kogu lauseosa muutma. Verbi paigutamine teise kohta on ekslik ja muudab lause arusaamatuks.</w:t>
      </w:r>
    </w:p>
  </w:comment>
  <w:comment w:id="268" w:author="Inge Mehide - JUSTDIGI" w:date="2025-07-08T12:30:00Z" w:initials="IM">
    <w:p w14:paraId="0A7EA5C6" w14:textId="77777777" w:rsidR="00FA79A4" w:rsidRDefault="00FA79A4" w:rsidP="00FA79A4">
      <w:pPr>
        <w:pStyle w:val="Kommentaaritekst"/>
      </w:pPr>
      <w:r>
        <w:rPr>
          <w:rStyle w:val="Kommentaariviide"/>
        </w:rPr>
        <w:annotationRef/>
      </w:r>
      <w:r>
        <w:t>Kustutada.</w:t>
      </w:r>
    </w:p>
  </w:comment>
  <w:comment w:id="275" w:author="Maria Sults - JUSTDIGI" w:date="2025-07-09T11:08:00Z" w:initials="MS">
    <w:p w14:paraId="7ED319F7" w14:textId="77777777" w:rsidR="00A11050" w:rsidRDefault="00A11050" w:rsidP="00A11050">
      <w:pPr>
        <w:pStyle w:val="Kommentaaritekst"/>
      </w:pPr>
      <w:r>
        <w:rPr>
          <w:rStyle w:val="Kommentaariviide"/>
        </w:rPr>
        <w:annotationRef/>
      </w:r>
      <w:r>
        <w:t xml:space="preserve">Võib jääda ebaselgeks, mis kuupäeva on siin mõeldud. Kas see tähendab enne 01.07.2015? </w:t>
      </w:r>
    </w:p>
  </w:comment>
  <w:comment w:id="278" w:author="Inge Mehide - JUSTDIGI" w:date="2025-07-08T13:29:00Z" w:initials="IM">
    <w:p w14:paraId="6F1A5FCF" w14:textId="6193914D" w:rsidR="00695D3C" w:rsidRDefault="00695D3C" w:rsidP="00695D3C">
      <w:pPr>
        <w:pStyle w:val="Kommentaaritekst"/>
      </w:pPr>
      <w:r>
        <w:rPr>
          <w:rStyle w:val="Kommentaariviide"/>
        </w:rPr>
        <w:annotationRef/>
      </w:r>
      <w:r>
        <w:t>Tühik kustutada.</w:t>
      </w:r>
    </w:p>
  </w:comment>
  <w:comment w:id="286" w:author="Inge Mehide - JUSTDIGI" w:date="2025-07-09T10:50:00Z" w:initials="IM">
    <w:p w14:paraId="09D64154" w14:textId="77777777" w:rsidR="00467048" w:rsidRDefault="0092111F" w:rsidP="00467048">
      <w:pPr>
        <w:pStyle w:val="Kommentaaritekst"/>
      </w:pPr>
      <w:r>
        <w:rPr>
          <w:rStyle w:val="Kommentaariviide"/>
        </w:rPr>
        <w:annotationRef/>
      </w:r>
      <w:r w:rsidR="00467048">
        <w:t xml:space="preserve">Sõna </w:t>
      </w:r>
      <w:r w:rsidR="00467048">
        <w:rPr>
          <w:i/>
          <w:iCs/>
        </w:rPr>
        <w:t xml:space="preserve">varem </w:t>
      </w:r>
      <w:r w:rsidR="00467048">
        <w:t>on ebamäärane, kui mõeldakse, et luba või õiguslik alus pidi olema ehitamise ajal.</w:t>
      </w:r>
    </w:p>
  </w:comment>
  <w:comment w:id="290" w:author="Inge Mehide - JUSTDIGI" w:date="2025-07-08T13:42:00Z" w:initials="IM">
    <w:p w14:paraId="31FF6F00" w14:textId="0369A5AB" w:rsidR="00846C68" w:rsidRDefault="00FC0389" w:rsidP="00846C68">
      <w:pPr>
        <w:pStyle w:val="Kommentaaritekst"/>
      </w:pPr>
      <w:r>
        <w:rPr>
          <w:rStyle w:val="Kommentaariviide"/>
        </w:rPr>
        <w:annotationRef/>
      </w:r>
      <w:r w:rsidR="00846C68">
        <w:t xml:space="preserve">Siin nõuab lauseloogika, et oleks ka öeldud, mille jaoks see õiguslik alus oli. </w:t>
      </w:r>
    </w:p>
  </w:comment>
  <w:comment w:id="308" w:author="Inge Mehide - JUSTDIGI" w:date="2025-07-08T13:51:00Z" w:initials="IM">
    <w:p w14:paraId="1BB8AD4D" w14:textId="74294071" w:rsidR="00EC79FB" w:rsidRDefault="00EC79FB" w:rsidP="00EC79FB">
      <w:pPr>
        <w:pStyle w:val="Kommentaaritekst"/>
      </w:pPr>
      <w:r>
        <w:rPr>
          <w:rStyle w:val="Kommentaariviide"/>
        </w:rPr>
        <w:annotationRef/>
      </w:r>
      <w:r>
        <w:t>Tühik kustutada.</w:t>
      </w:r>
    </w:p>
  </w:comment>
  <w:comment w:id="338" w:author="Maria Sults - JUSTDIGI" w:date="2025-07-09T12:30:00Z" w:initials="MS">
    <w:p w14:paraId="4F0EF6EB" w14:textId="77777777" w:rsidR="005219BA" w:rsidRDefault="00F37EA7" w:rsidP="005219BA">
      <w:pPr>
        <w:pStyle w:val="Kommentaaritekst"/>
      </w:pPr>
      <w:r>
        <w:rPr>
          <w:rStyle w:val="Kommentaariviide"/>
        </w:rPr>
        <w:annotationRef/>
      </w:r>
      <w:r w:rsidR="005219BA">
        <w:rPr>
          <w:b/>
          <w:bCs/>
        </w:rPr>
        <w:t>EN § 1 p 82 ja 92</w:t>
      </w:r>
      <w:r w:rsidR="005219BA">
        <w:t xml:space="preserve">, mille jõustumine on kavandatud 01.01.2026, käsitlevad volitusnormi sõnastuse muutmist. Kas volitusnormi ulatusest (määruse sisust) sõltub ka muude sätete rakendamine? Kui sõltub, siis peab  jõustama need muude sätetega samal ajal ja vastavalt ajastama ka määruse jõustumine. Kui ei sõltu, siis palume see selliselt ka seletuskirjas ära märkida. </w:t>
      </w:r>
    </w:p>
    <w:p w14:paraId="0C236553" w14:textId="77777777" w:rsidR="005219BA" w:rsidRDefault="005219BA" w:rsidP="005219BA">
      <w:pPr>
        <w:pStyle w:val="Kommentaaritekst"/>
      </w:pPr>
      <w:r>
        <w:rPr>
          <w:b/>
          <w:bCs/>
        </w:rPr>
        <w:t>EN § 1 p 113</w:t>
      </w:r>
      <w:r>
        <w:t xml:space="preserve">, mille jõustumine on samuti kavandatud 01.01.2026, käsitleb TTJA järelevalve pädevust: </w:t>
      </w:r>
      <w:r>
        <w:rPr>
          <w:color w:val="202020"/>
          <w:highlight w:val="white"/>
        </w:rPr>
        <w:t>TTJA teostab riiklikku järelevalvet, täites selleks järgmisi ülesandeid:</w:t>
      </w:r>
      <w:r>
        <w:t xml:space="preserve">  </w:t>
      </w:r>
    </w:p>
    <w:p w14:paraId="44F2CD5C" w14:textId="77777777" w:rsidR="005219BA" w:rsidRDefault="005219BA" w:rsidP="005219BA">
      <w:pPr>
        <w:pStyle w:val="Kommentaaritekst"/>
      </w:pPr>
      <w:r>
        <w:rPr>
          <w:b/>
          <w:bCs/>
        </w:rPr>
        <w:t xml:space="preserve">113) </w:t>
      </w:r>
      <w:r>
        <w:t>paragrahvi 130 lõike 3 punkt 7 muudetakse ja sõnastatakse järgmiselt:</w:t>
      </w:r>
    </w:p>
    <w:p w14:paraId="31BD22B5" w14:textId="77777777" w:rsidR="005219BA" w:rsidRDefault="005219BA" w:rsidP="005219BA">
      <w:pPr>
        <w:pStyle w:val="Kommentaaritekst"/>
      </w:pPr>
      <w:r>
        <w:t>„7) kasutuses oleva ehitise või selle osa ligipääsetavuse nõuetele vastavuse kontrollimine;</w:t>
      </w:r>
    </w:p>
    <w:p w14:paraId="3401ACFA" w14:textId="77777777" w:rsidR="005219BA" w:rsidRDefault="005219BA" w:rsidP="005219BA">
      <w:pPr>
        <w:pStyle w:val="Kommentaaritekst"/>
      </w:pPr>
      <w:r>
        <w:t>Kas selle muudatuse tegemine on seotud EN §1 p 9 kavandatud muudatusega (</w:t>
      </w:r>
      <w:r>
        <w:rPr>
          <w:b/>
          <w:bCs/>
        </w:rPr>
        <w:t xml:space="preserve">9) </w:t>
      </w:r>
      <w:r>
        <w:t>paragrahvi 11 lõike 2 punkt 8 tunnistatakse kehtetuks;)? Ning sellega, et seletuskirja järgi on vaja muuta määrust "</w:t>
      </w:r>
      <w:r>
        <w:rPr>
          <w:color w:val="000000"/>
          <w:highlight w:val="white"/>
        </w:rPr>
        <w:t>Puudega inimeste erivajadustest tulenevad nõuded ehitisele</w:t>
      </w:r>
      <w:r>
        <w:t xml:space="preserve">". Sellisel juhul peaks ka EN § 1 p 9 jõustumine ajastama 01.01.2026. (volitusnormi ulatust mõjutab EN§1 punkt 9)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5DAD1AA" w15:done="0"/>
  <w15:commentEx w15:paraId="6CD4F3CC" w15:done="0"/>
  <w15:commentEx w15:paraId="3CE71339" w15:done="0"/>
  <w15:commentEx w15:paraId="2DDA796E" w15:done="0"/>
  <w15:commentEx w15:paraId="356C42B2" w15:done="0"/>
  <w15:commentEx w15:paraId="61F01D91" w15:done="0"/>
  <w15:commentEx w15:paraId="19E93ACC" w15:done="0"/>
  <w15:commentEx w15:paraId="35338072" w15:done="0"/>
  <w15:commentEx w15:paraId="6F64BEB6" w15:done="0"/>
  <w15:commentEx w15:paraId="3942DDCD" w15:done="0"/>
  <w15:commentEx w15:paraId="1ABBDED1" w15:done="0"/>
  <w15:commentEx w15:paraId="7CE9A958" w15:done="0"/>
  <w15:commentEx w15:paraId="36F0BC93" w15:done="0"/>
  <w15:commentEx w15:paraId="1A2966A2" w15:done="0"/>
  <w15:commentEx w15:paraId="2B5F2B95" w15:done="0"/>
  <w15:commentEx w15:paraId="42AE5408" w15:done="0"/>
  <w15:commentEx w15:paraId="1117A9EE" w15:done="0"/>
  <w15:commentEx w15:paraId="384C33B3" w15:done="0"/>
  <w15:commentEx w15:paraId="70AF806C" w15:done="0"/>
  <w15:commentEx w15:paraId="7C636893" w15:done="0"/>
  <w15:commentEx w15:paraId="61E086AF" w15:done="0"/>
  <w15:commentEx w15:paraId="71B70003" w15:done="0"/>
  <w15:commentEx w15:paraId="2FD224A8" w15:done="0"/>
  <w15:commentEx w15:paraId="43778F8C" w15:done="0"/>
  <w15:commentEx w15:paraId="19273FE5" w15:done="0"/>
  <w15:commentEx w15:paraId="168624F3" w15:done="0"/>
  <w15:commentEx w15:paraId="41DD9F9D" w15:done="0"/>
  <w15:commentEx w15:paraId="0EB58782" w15:done="0"/>
  <w15:commentEx w15:paraId="0A96987D" w15:done="0"/>
  <w15:commentEx w15:paraId="79B5EFCB" w15:done="0"/>
  <w15:commentEx w15:paraId="123E09F5" w15:done="0"/>
  <w15:commentEx w15:paraId="6B507B75" w15:done="0"/>
  <w15:commentEx w15:paraId="1376CC51" w15:done="0"/>
  <w15:commentEx w15:paraId="7776DD31" w15:done="0"/>
  <w15:commentEx w15:paraId="0CA3A3C2" w15:done="0"/>
  <w15:commentEx w15:paraId="1DA79CA5" w15:done="0"/>
  <w15:commentEx w15:paraId="7E6AACCD" w15:done="0"/>
  <w15:commentEx w15:paraId="7E324537" w15:done="0"/>
  <w15:commentEx w15:paraId="585AF2AF" w15:done="0"/>
  <w15:commentEx w15:paraId="0664D387" w15:done="0"/>
  <w15:commentEx w15:paraId="57468EFF" w15:done="0"/>
  <w15:commentEx w15:paraId="27460591" w15:done="0"/>
  <w15:commentEx w15:paraId="2855DFAE" w15:done="0"/>
  <w15:commentEx w15:paraId="15475EB8" w15:done="0"/>
  <w15:commentEx w15:paraId="46A58C35" w15:done="0"/>
  <w15:commentEx w15:paraId="73B07FDA" w15:done="0"/>
  <w15:commentEx w15:paraId="7A62C33C" w15:done="0"/>
  <w15:commentEx w15:paraId="679BD2F4" w15:done="0"/>
  <w15:commentEx w15:paraId="43E0E9DE" w15:done="0"/>
  <w15:commentEx w15:paraId="62C8D3E0" w15:done="0"/>
  <w15:commentEx w15:paraId="0A4C1ABC" w15:done="0"/>
  <w15:commentEx w15:paraId="44BB65F1" w15:done="0"/>
  <w15:commentEx w15:paraId="1A88DF0B" w15:done="0"/>
  <w15:commentEx w15:paraId="6F46A63C" w15:done="0"/>
  <w15:commentEx w15:paraId="781D4DA2" w15:done="0"/>
  <w15:commentEx w15:paraId="3D53BD06" w15:done="0"/>
  <w15:commentEx w15:paraId="467F8753" w15:done="0"/>
  <w15:commentEx w15:paraId="729CC897" w15:done="0"/>
  <w15:commentEx w15:paraId="60054D6E" w15:done="0"/>
  <w15:commentEx w15:paraId="32044FF5" w15:done="0"/>
  <w15:commentEx w15:paraId="0A7EA5C6" w15:done="0"/>
  <w15:commentEx w15:paraId="7ED319F7" w15:done="0"/>
  <w15:commentEx w15:paraId="6F1A5FCF" w15:done="0"/>
  <w15:commentEx w15:paraId="09D64154" w15:done="0"/>
  <w15:commentEx w15:paraId="31FF6F00" w15:done="0"/>
  <w15:commentEx w15:paraId="1BB8AD4D" w15:done="0"/>
  <w15:commentEx w15:paraId="3401ACF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4613A30" w16cex:dateUtc="2025-07-09T12:40:00Z"/>
  <w16cex:commentExtensible w16cex:durableId="4D423C83" w16cex:dateUtc="2025-07-07T07:36:00Z"/>
  <w16cex:commentExtensible w16cex:durableId="4AB88E4D" w16cex:dateUtc="2025-07-07T07:42:00Z"/>
  <w16cex:commentExtensible w16cex:durableId="36CFCECD" w16cex:dateUtc="2025-07-09T08:04:00Z"/>
  <w16cex:commentExtensible w16cex:durableId="1A729F44" w16cex:dateUtc="2025-07-09T08:10:00Z"/>
  <w16cex:commentExtensible w16cex:durableId="5B64667E" w16cex:dateUtc="2025-07-07T08:20:00Z"/>
  <w16cex:commentExtensible w16cex:durableId="3C0D7147" w16cex:dateUtc="2025-07-07T08:44:00Z"/>
  <w16cex:commentExtensible w16cex:durableId="2B4079E1" w16cex:dateUtc="2025-07-07T10:00:00Z"/>
  <w16cex:commentExtensible w16cex:durableId="4510F2F2" w16cex:dateUtc="2025-07-07T08:52:00Z"/>
  <w16cex:commentExtensible w16cex:durableId="331E73CA" w16cex:dateUtc="2025-07-07T09:46:00Z"/>
  <w16cex:commentExtensible w16cex:durableId="28A6395F" w16cex:dateUtc="2025-07-07T09:51:00Z"/>
  <w16cex:commentExtensible w16cex:durableId="187BFD8D" w16cex:dateUtc="2025-07-07T09:59:00Z"/>
  <w16cex:commentExtensible w16cex:durableId="60E4D13D" w16cex:dateUtc="2025-07-07T10:16:00Z"/>
  <w16cex:commentExtensible w16cex:durableId="67116D09" w16cex:dateUtc="2025-07-07T10:25:00Z"/>
  <w16cex:commentExtensible w16cex:durableId="62ADBBF2" w16cex:dateUtc="2025-07-07T10:34:00Z"/>
  <w16cex:commentExtensible w16cex:durableId="259D3725" w16cex:dateUtc="2025-07-07T10:34:00Z"/>
  <w16cex:commentExtensible w16cex:durableId="6C647548" w16cex:dateUtc="2025-07-07T10:36:00Z"/>
  <w16cex:commentExtensible w16cex:durableId="5B018C3E" w16cex:dateUtc="2025-07-07T10:40:00Z"/>
  <w16cex:commentExtensible w16cex:durableId="2AF31538" w16cex:dateUtc="2025-07-07T10:43:00Z"/>
  <w16cex:commentExtensible w16cex:durableId="0F0F1CB9" w16cex:dateUtc="2025-07-07T10:45:00Z"/>
  <w16cex:commentExtensible w16cex:durableId="5BB3A089" w16cex:dateUtc="2025-07-08T10:07:00Z"/>
  <w16cex:commentExtensible w16cex:durableId="4617AE34" w16cex:dateUtc="2025-07-07T11:07:00Z"/>
  <w16cex:commentExtensible w16cex:durableId="1E4DD9C7" w16cex:dateUtc="2025-07-07T11:08:00Z"/>
  <w16cex:commentExtensible w16cex:durableId="69248B39" w16cex:dateUtc="2025-07-07T11:11:00Z"/>
  <w16cex:commentExtensible w16cex:durableId="1A2ECB51" w16cex:dateUtc="2025-07-07T11:16:00Z"/>
  <w16cex:commentExtensible w16cex:durableId="267CD774" w16cex:dateUtc="2025-07-07T11:17:00Z"/>
  <w16cex:commentExtensible w16cex:durableId="202408BD" w16cex:dateUtc="2025-07-07T11:18:00Z"/>
  <w16cex:commentExtensible w16cex:durableId="7F69167C" w16cex:dateUtc="2025-07-07T12:10:00Z"/>
  <w16cex:commentExtensible w16cex:durableId="14891ADB" w16cex:dateUtc="2025-07-07T12:23:00Z"/>
  <w16cex:commentExtensible w16cex:durableId="2B0087BE" w16cex:dateUtc="2025-07-07T12:31:00Z"/>
  <w16cex:commentExtensible w16cex:durableId="7F227A4D" w16cex:dateUtc="2025-07-07T12:36:00Z"/>
  <w16cex:commentExtensible w16cex:durableId="0E514DC1" w16cex:dateUtc="2025-07-10T10:08:00Z"/>
  <w16cex:commentExtensible w16cex:durableId="3D0FB699" w16cex:dateUtc="2025-07-07T12:49:00Z"/>
  <w16cex:commentExtensible w16cex:durableId="7E535560" w16cex:dateUtc="2025-07-07T12:58:00Z"/>
  <w16cex:commentExtensible w16cex:durableId="5BF22EC2" w16cex:dateUtc="2025-07-07T13:08:00Z"/>
  <w16cex:commentExtensible w16cex:durableId="3B583471" w16cex:dateUtc="2025-07-09T12:08:00Z"/>
  <w16cex:commentExtensible w16cex:durableId="7C91855B" w16cex:dateUtc="2025-07-08T06:37:00Z"/>
  <w16cex:commentExtensible w16cex:durableId="430057E1" w16cex:dateUtc="2025-07-08T06:39:00Z"/>
  <w16cex:commentExtensible w16cex:durableId="7420D440" w16cex:dateUtc="2025-07-08T06:40:00Z"/>
  <w16cex:commentExtensible w16cex:durableId="16745388" w16cex:dateUtc="2025-07-08T06:49:00Z"/>
  <w16cex:commentExtensible w16cex:durableId="6049D445" w16cex:dateUtc="2025-07-09T09:34:00Z"/>
  <w16cex:commentExtensible w16cex:durableId="1977F5FA" w16cex:dateUtc="2025-07-09T09:40:00Z"/>
  <w16cex:commentExtensible w16cex:durableId="652EE946" w16cex:dateUtc="2025-07-08T07:20:00Z"/>
  <w16cex:commentExtensible w16cex:durableId="45039DFB" w16cex:dateUtc="2025-07-08T07:26:00Z"/>
  <w16cex:commentExtensible w16cex:durableId="6D3E07B4" w16cex:dateUtc="2025-07-08T07:27:00Z"/>
  <w16cex:commentExtensible w16cex:durableId="7315AE7D" w16cex:dateUtc="2025-07-08T07:30:00Z"/>
  <w16cex:commentExtensible w16cex:durableId="0529FCB8" w16cex:dateUtc="2025-07-08T07:34:00Z"/>
  <w16cex:commentExtensible w16cex:durableId="0DE887B4" w16cex:dateUtc="2025-07-08T07:47:00Z"/>
  <w16cex:commentExtensible w16cex:durableId="35F8059B" w16cex:dateUtc="2025-07-08T07:48:00Z"/>
  <w16cex:commentExtensible w16cex:durableId="217004B1" w16cex:dateUtc="2025-07-08T07:52:00Z"/>
  <w16cex:commentExtensible w16cex:durableId="3760C88F" w16cex:dateUtc="2025-07-09T09:55:00Z"/>
  <w16cex:commentExtensible w16cex:durableId="53250E43" w16cex:dateUtc="2025-07-08T08:05:00Z"/>
  <w16cex:commentExtensible w16cex:durableId="29BAA3C6" w16cex:dateUtc="2025-07-08T08:10:00Z"/>
  <w16cex:commentExtensible w16cex:durableId="7CCB7150" w16cex:dateUtc="2025-07-10T10:24:00Z"/>
  <w16cex:commentExtensible w16cex:durableId="3DE5D287" w16cex:dateUtc="2025-07-09T10:02:00Z"/>
  <w16cex:commentExtensible w16cex:durableId="57F2C714" w16cex:dateUtc="2025-07-09T10:04:00Z"/>
  <w16cex:commentExtensible w16cex:durableId="39FEE571" w16cex:dateUtc="2025-07-09T10:07:00Z"/>
  <w16cex:commentExtensible w16cex:durableId="781639FF" w16cex:dateUtc="2025-07-08T08:47:00Z"/>
  <w16cex:commentExtensible w16cex:durableId="0A86F98D" w16cex:dateUtc="2025-07-08T08:57:00Z"/>
  <w16cex:commentExtensible w16cex:durableId="661F253E" w16cex:dateUtc="2025-07-08T09:28:00Z"/>
  <w16cex:commentExtensible w16cex:durableId="318211D4" w16cex:dateUtc="2025-07-08T09:30:00Z"/>
  <w16cex:commentExtensible w16cex:durableId="0E8203A9" w16cex:dateUtc="2025-07-09T08:08:00Z"/>
  <w16cex:commentExtensible w16cex:durableId="285BF948" w16cex:dateUtc="2025-07-08T10:29:00Z"/>
  <w16cex:commentExtensible w16cex:durableId="663FA387" w16cex:dateUtc="2025-07-09T07:50:00Z"/>
  <w16cex:commentExtensible w16cex:durableId="7282CA37" w16cex:dateUtc="2025-07-08T10:42:00Z"/>
  <w16cex:commentExtensible w16cex:durableId="6A545664" w16cex:dateUtc="2025-07-08T10:51:00Z"/>
  <w16cex:commentExtensible w16cex:durableId="5D3C75BC" w16cex:dateUtc="2025-07-0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DAD1AA" w16cid:durableId="14613A30"/>
  <w16cid:commentId w16cid:paraId="6CD4F3CC" w16cid:durableId="4D423C83"/>
  <w16cid:commentId w16cid:paraId="3CE71339" w16cid:durableId="4AB88E4D"/>
  <w16cid:commentId w16cid:paraId="2DDA796E" w16cid:durableId="36CFCECD"/>
  <w16cid:commentId w16cid:paraId="356C42B2" w16cid:durableId="1A729F44"/>
  <w16cid:commentId w16cid:paraId="61F01D91" w16cid:durableId="5B64667E"/>
  <w16cid:commentId w16cid:paraId="19E93ACC" w16cid:durableId="3C0D7147"/>
  <w16cid:commentId w16cid:paraId="35338072" w16cid:durableId="2B4079E1"/>
  <w16cid:commentId w16cid:paraId="6F64BEB6" w16cid:durableId="4510F2F2"/>
  <w16cid:commentId w16cid:paraId="3942DDCD" w16cid:durableId="331E73CA"/>
  <w16cid:commentId w16cid:paraId="1ABBDED1" w16cid:durableId="28A6395F"/>
  <w16cid:commentId w16cid:paraId="7CE9A958" w16cid:durableId="187BFD8D"/>
  <w16cid:commentId w16cid:paraId="36F0BC93" w16cid:durableId="60E4D13D"/>
  <w16cid:commentId w16cid:paraId="1A2966A2" w16cid:durableId="67116D09"/>
  <w16cid:commentId w16cid:paraId="2B5F2B95" w16cid:durableId="62ADBBF2"/>
  <w16cid:commentId w16cid:paraId="42AE5408" w16cid:durableId="259D3725"/>
  <w16cid:commentId w16cid:paraId="1117A9EE" w16cid:durableId="6C647548"/>
  <w16cid:commentId w16cid:paraId="384C33B3" w16cid:durableId="5B018C3E"/>
  <w16cid:commentId w16cid:paraId="70AF806C" w16cid:durableId="2AF31538"/>
  <w16cid:commentId w16cid:paraId="7C636893" w16cid:durableId="0F0F1CB9"/>
  <w16cid:commentId w16cid:paraId="61E086AF" w16cid:durableId="5BB3A089"/>
  <w16cid:commentId w16cid:paraId="71B70003" w16cid:durableId="4617AE34"/>
  <w16cid:commentId w16cid:paraId="2FD224A8" w16cid:durableId="1E4DD9C7"/>
  <w16cid:commentId w16cid:paraId="43778F8C" w16cid:durableId="69248B39"/>
  <w16cid:commentId w16cid:paraId="19273FE5" w16cid:durableId="1A2ECB51"/>
  <w16cid:commentId w16cid:paraId="168624F3" w16cid:durableId="267CD774"/>
  <w16cid:commentId w16cid:paraId="41DD9F9D" w16cid:durableId="202408BD"/>
  <w16cid:commentId w16cid:paraId="0EB58782" w16cid:durableId="7F69167C"/>
  <w16cid:commentId w16cid:paraId="0A96987D" w16cid:durableId="14891ADB"/>
  <w16cid:commentId w16cid:paraId="79B5EFCB" w16cid:durableId="2B0087BE"/>
  <w16cid:commentId w16cid:paraId="123E09F5" w16cid:durableId="7F227A4D"/>
  <w16cid:commentId w16cid:paraId="6B507B75" w16cid:durableId="0E514DC1"/>
  <w16cid:commentId w16cid:paraId="1376CC51" w16cid:durableId="3D0FB699"/>
  <w16cid:commentId w16cid:paraId="7776DD31" w16cid:durableId="7E535560"/>
  <w16cid:commentId w16cid:paraId="0CA3A3C2" w16cid:durableId="5BF22EC2"/>
  <w16cid:commentId w16cid:paraId="1DA79CA5" w16cid:durableId="3B583471"/>
  <w16cid:commentId w16cid:paraId="7E6AACCD" w16cid:durableId="7C91855B"/>
  <w16cid:commentId w16cid:paraId="7E324537" w16cid:durableId="430057E1"/>
  <w16cid:commentId w16cid:paraId="585AF2AF" w16cid:durableId="7420D440"/>
  <w16cid:commentId w16cid:paraId="0664D387" w16cid:durableId="16745388"/>
  <w16cid:commentId w16cid:paraId="57468EFF" w16cid:durableId="6049D445"/>
  <w16cid:commentId w16cid:paraId="27460591" w16cid:durableId="1977F5FA"/>
  <w16cid:commentId w16cid:paraId="2855DFAE" w16cid:durableId="652EE946"/>
  <w16cid:commentId w16cid:paraId="15475EB8" w16cid:durableId="45039DFB"/>
  <w16cid:commentId w16cid:paraId="46A58C35" w16cid:durableId="6D3E07B4"/>
  <w16cid:commentId w16cid:paraId="73B07FDA" w16cid:durableId="7315AE7D"/>
  <w16cid:commentId w16cid:paraId="7A62C33C" w16cid:durableId="0529FCB8"/>
  <w16cid:commentId w16cid:paraId="679BD2F4" w16cid:durableId="0DE887B4"/>
  <w16cid:commentId w16cid:paraId="43E0E9DE" w16cid:durableId="35F8059B"/>
  <w16cid:commentId w16cid:paraId="62C8D3E0" w16cid:durableId="217004B1"/>
  <w16cid:commentId w16cid:paraId="0A4C1ABC" w16cid:durableId="3760C88F"/>
  <w16cid:commentId w16cid:paraId="44BB65F1" w16cid:durableId="53250E43"/>
  <w16cid:commentId w16cid:paraId="1A88DF0B" w16cid:durableId="29BAA3C6"/>
  <w16cid:commentId w16cid:paraId="6F46A63C" w16cid:durableId="7CCB7150"/>
  <w16cid:commentId w16cid:paraId="781D4DA2" w16cid:durableId="3DE5D287"/>
  <w16cid:commentId w16cid:paraId="3D53BD06" w16cid:durableId="57F2C714"/>
  <w16cid:commentId w16cid:paraId="467F8753" w16cid:durableId="39FEE571"/>
  <w16cid:commentId w16cid:paraId="729CC897" w16cid:durableId="781639FF"/>
  <w16cid:commentId w16cid:paraId="60054D6E" w16cid:durableId="0A86F98D"/>
  <w16cid:commentId w16cid:paraId="32044FF5" w16cid:durableId="661F253E"/>
  <w16cid:commentId w16cid:paraId="0A7EA5C6" w16cid:durableId="318211D4"/>
  <w16cid:commentId w16cid:paraId="7ED319F7" w16cid:durableId="0E8203A9"/>
  <w16cid:commentId w16cid:paraId="6F1A5FCF" w16cid:durableId="285BF948"/>
  <w16cid:commentId w16cid:paraId="09D64154" w16cid:durableId="663FA387"/>
  <w16cid:commentId w16cid:paraId="31FF6F00" w16cid:durableId="7282CA37"/>
  <w16cid:commentId w16cid:paraId="1BB8AD4D" w16cid:durableId="6A545664"/>
  <w16cid:commentId w16cid:paraId="3401ACFA" w16cid:durableId="5D3C75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00044" w14:textId="77777777" w:rsidR="002A0EAB" w:rsidRDefault="002A0EAB">
      <w:pPr>
        <w:spacing w:after="0" w:line="240" w:lineRule="auto"/>
      </w:pPr>
      <w:r>
        <w:separator/>
      </w:r>
    </w:p>
  </w:endnote>
  <w:endnote w:type="continuationSeparator" w:id="0">
    <w:p w14:paraId="1DEE09ED" w14:textId="77777777" w:rsidR="002A0EAB" w:rsidRDefault="002A0EAB">
      <w:pPr>
        <w:spacing w:after="0" w:line="240" w:lineRule="auto"/>
      </w:pPr>
      <w:r>
        <w:continuationSeparator/>
      </w:r>
    </w:p>
  </w:endnote>
  <w:endnote w:type="continuationNotice" w:id="1">
    <w:p w14:paraId="17832344" w14:textId="77777777" w:rsidR="002A0EAB" w:rsidRDefault="002A0E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DE02A" w14:textId="77777777" w:rsidR="006C7FD1" w:rsidRPr="00BB67FB" w:rsidRDefault="007B0BBF">
    <w:pPr>
      <w:jc w:val="center"/>
      <w:rPr>
        <w:rFonts w:ascii="Times New Roman" w:hAnsi="Times New Roman" w:cs="Times New Roman"/>
      </w:rPr>
    </w:pPr>
    <w:r w:rsidRPr="00BB67FB">
      <w:rPr>
        <w:rFonts w:ascii="Times New Roman" w:hAnsi="Times New Roman" w:cs="Times New Roman"/>
      </w:rPr>
      <w:fldChar w:fldCharType="begin"/>
    </w:r>
    <w:r w:rsidRPr="00BB67FB">
      <w:rPr>
        <w:rFonts w:ascii="Times New Roman" w:hAnsi="Times New Roman" w:cs="Times New Roman"/>
      </w:rPr>
      <w:instrText>PAGE</w:instrText>
    </w:r>
    <w:r w:rsidRPr="00BB67FB">
      <w:rPr>
        <w:rFonts w:ascii="Times New Roman" w:hAnsi="Times New Roman" w:cs="Times New Roman"/>
      </w:rPr>
      <w:fldChar w:fldCharType="separate"/>
    </w:r>
    <w:r w:rsidR="00D25E70" w:rsidRPr="00BB67FB">
      <w:rPr>
        <w:rFonts w:ascii="Times New Roman" w:hAnsi="Times New Roman" w:cs="Times New Roman"/>
        <w:noProof/>
      </w:rPr>
      <w:t>2</w:t>
    </w:r>
    <w:r w:rsidRPr="00BB67FB">
      <w:rPr>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3721"/>
      <w:docPartObj>
        <w:docPartGallery w:val="Page Numbers (Bottom of Page)"/>
        <w:docPartUnique/>
      </w:docPartObj>
    </w:sdtPr>
    <w:sdtEndPr/>
    <w:sdtContent>
      <w:p w14:paraId="3C4B73EE" w14:textId="25A7C7E3" w:rsidR="00D25E70" w:rsidRDefault="00D25E70">
        <w:pPr>
          <w:pStyle w:val="Jalus"/>
          <w:jc w:val="center"/>
        </w:pPr>
        <w:r w:rsidRPr="00D25E70">
          <w:rPr>
            <w:rFonts w:ascii="Times New Roman" w:hAnsi="Times New Roman" w:cs="Times New Roman"/>
          </w:rPr>
          <w:fldChar w:fldCharType="begin"/>
        </w:r>
        <w:r w:rsidRPr="00D25E70">
          <w:rPr>
            <w:rFonts w:ascii="Times New Roman" w:hAnsi="Times New Roman" w:cs="Times New Roman"/>
          </w:rPr>
          <w:instrText>PAGE   \* MERGEFORMAT</w:instrText>
        </w:r>
        <w:r w:rsidRPr="00D25E70">
          <w:rPr>
            <w:rFonts w:ascii="Times New Roman" w:hAnsi="Times New Roman" w:cs="Times New Roman"/>
          </w:rPr>
          <w:fldChar w:fldCharType="separate"/>
        </w:r>
        <w:r w:rsidRPr="00D25E70">
          <w:rPr>
            <w:rFonts w:ascii="Times New Roman" w:hAnsi="Times New Roman" w:cs="Times New Roman"/>
          </w:rPr>
          <w:t>2</w:t>
        </w:r>
        <w:r w:rsidRPr="00D25E70">
          <w:rPr>
            <w:rFonts w:ascii="Times New Roman" w:hAnsi="Times New Roman" w:cs="Times New Roman"/>
          </w:rPr>
          <w:fldChar w:fldCharType="end"/>
        </w:r>
      </w:p>
    </w:sdtContent>
  </w:sdt>
  <w:p w14:paraId="0973D8A9" w14:textId="77777777" w:rsidR="00D25E70" w:rsidRDefault="00D25E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424C9" w14:textId="77777777" w:rsidR="002A0EAB" w:rsidRDefault="002A0EAB">
      <w:pPr>
        <w:spacing w:after="0" w:line="240" w:lineRule="auto"/>
      </w:pPr>
      <w:r>
        <w:separator/>
      </w:r>
    </w:p>
  </w:footnote>
  <w:footnote w:type="continuationSeparator" w:id="0">
    <w:p w14:paraId="48785FB3" w14:textId="77777777" w:rsidR="002A0EAB" w:rsidRDefault="002A0EAB">
      <w:pPr>
        <w:spacing w:after="0" w:line="240" w:lineRule="auto"/>
      </w:pPr>
      <w:r>
        <w:continuationSeparator/>
      </w:r>
    </w:p>
  </w:footnote>
  <w:footnote w:type="continuationNotice" w:id="1">
    <w:p w14:paraId="04B92750" w14:textId="77777777" w:rsidR="002A0EAB" w:rsidRDefault="002A0E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D0F0A"/>
    <w:multiLevelType w:val="hybridMultilevel"/>
    <w:tmpl w:val="A462D02A"/>
    <w:lvl w:ilvl="0" w:tplc="8AE05A5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35C544D"/>
    <w:multiLevelType w:val="hybridMultilevel"/>
    <w:tmpl w:val="D7C4F2C4"/>
    <w:lvl w:ilvl="0" w:tplc="F3E65944">
      <w:start w:val="1"/>
      <w:numFmt w:val="decimal"/>
      <w:lvlText w:val="(%1)"/>
      <w:lvlJc w:val="left"/>
      <w:pPr>
        <w:ind w:left="810" w:hanging="45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DE50845"/>
    <w:multiLevelType w:val="hybridMultilevel"/>
    <w:tmpl w:val="8BA01F8E"/>
    <w:lvl w:ilvl="0" w:tplc="6532CC6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21021582">
    <w:abstractNumId w:val="2"/>
  </w:num>
  <w:num w:numId="2" w16cid:durableId="806968295">
    <w:abstractNumId w:val="1"/>
  </w:num>
  <w:num w:numId="3" w16cid:durableId="169785415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rson w15:author="Inge Mehide - JUSTDIGI">
    <w15:presenceInfo w15:providerId="AD" w15:userId="S::inge.mehide@justdigi.ee::1eca034a-f563-49f5-9c71-9e46c56faa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FD1"/>
    <w:rsid w:val="0000209F"/>
    <w:rsid w:val="00003697"/>
    <w:rsid w:val="00003E4A"/>
    <w:rsid w:val="00010C03"/>
    <w:rsid w:val="00015BAA"/>
    <w:rsid w:val="000161B6"/>
    <w:rsid w:val="00016213"/>
    <w:rsid w:val="0001734E"/>
    <w:rsid w:val="00017A0E"/>
    <w:rsid w:val="000223AD"/>
    <w:rsid w:val="00022BAA"/>
    <w:rsid w:val="00023312"/>
    <w:rsid w:val="00027344"/>
    <w:rsid w:val="00030212"/>
    <w:rsid w:val="000302ED"/>
    <w:rsid w:val="00034297"/>
    <w:rsid w:val="00034876"/>
    <w:rsid w:val="00035158"/>
    <w:rsid w:val="000353A4"/>
    <w:rsid w:val="0004170F"/>
    <w:rsid w:val="0004340B"/>
    <w:rsid w:val="00043F99"/>
    <w:rsid w:val="00044288"/>
    <w:rsid w:val="00044EB0"/>
    <w:rsid w:val="00046D62"/>
    <w:rsid w:val="00053132"/>
    <w:rsid w:val="00053387"/>
    <w:rsid w:val="00054B1E"/>
    <w:rsid w:val="000570D8"/>
    <w:rsid w:val="00057BB3"/>
    <w:rsid w:val="00060FEF"/>
    <w:rsid w:val="00065E68"/>
    <w:rsid w:val="00070957"/>
    <w:rsid w:val="000729C4"/>
    <w:rsid w:val="00072A93"/>
    <w:rsid w:val="00073994"/>
    <w:rsid w:val="00073DC1"/>
    <w:rsid w:val="00074CC8"/>
    <w:rsid w:val="000763DD"/>
    <w:rsid w:val="000826EF"/>
    <w:rsid w:val="00085143"/>
    <w:rsid w:val="00085E4B"/>
    <w:rsid w:val="000860B1"/>
    <w:rsid w:val="00086470"/>
    <w:rsid w:val="00090BBD"/>
    <w:rsid w:val="00091F7B"/>
    <w:rsid w:val="00094267"/>
    <w:rsid w:val="00095A06"/>
    <w:rsid w:val="00095B9B"/>
    <w:rsid w:val="000968B5"/>
    <w:rsid w:val="000A2349"/>
    <w:rsid w:val="000A2744"/>
    <w:rsid w:val="000A293B"/>
    <w:rsid w:val="000A297A"/>
    <w:rsid w:val="000A3744"/>
    <w:rsid w:val="000A4593"/>
    <w:rsid w:val="000A5C9D"/>
    <w:rsid w:val="000A7409"/>
    <w:rsid w:val="000A76B7"/>
    <w:rsid w:val="000B2812"/>
    <w:rsid w:val="000C20AE"/>
    <w:rsid w:val="000C54EA"/>
    <w:rsid w:val="000C59EB"/>
    <w:rsid w:val="000C5F02"/>
    <w:rsid w:val="000D3198"/>
    <w:rsid w:val="000D439B"/>
    <w:rsid w:val="000D43C7"/>
    <w:rsid w:val="000D5766"/>
    <w:rsid w:val="000E0803"/>
    <w:rsid w:val="000E1B44"/>
    <w:rsid w:val="000E37ED"/>
    <w:rsid w:val="000E42EA"/>
    <w:rsid w:val="000E444A"/>
    <w:rsid w:val="000E7E5E"/>
    <w:rsid w:val="000F0C8A"/>
    <w:rsid w:val="000F0F44"/>
    <w:rsid w:val="000F655A"/>
    <w:rsid w:val="00100486"/>
    <w:rsid w:val="00101A18"/>
    <w:rsid w:val="0010690C"/>
    <w:rsid w:val="00107C3B"/>
    <w:rsid w:val="00112521"/>
    <w:rsid w:val="001164F2"/>
    <w:rsid w:val="0011795E"/>
    <w:rsid w:val="001218F2"/>
    <w:rsid w:val="00121DDC"/>
    <w:rsid w:val="001261A3"/>
    <w:rsid w:val="00131AC0"/>
    <w:rsid w:val="00131C78"/>
    <w:rsid w:val="00133865"/>
    <w:rsid w:val="00135095"/>
    <w:rsid w:val="00145CF0"/>
    <w:rsid w:val="00147E44"/>
    <w:rsid w:val="00152D7D"/>
    <w:rsid w:val="00153C99"/>
    <w:rsid w:val="001547B0"/>
    <w:rsid w:val="001561DE"/>
    <w:rsid w:val="0016157A"/>
    <w:rsid w:val="00161581"/>
    <w:rsid w:val="00161E97"/>
    <w:rsid w:val="001646C7"/>
    <w:rsid w:val="00170787"/>
    <w:rsid w:val="00170C9F"/>
    <w:rsid w:val="001734BE"/>
    <w:rsid w:val="0017621F"/>
    <w:rsid w:val="00176555"/>
    <w:rsid w:val="001771FF"/>
    <w:rsid w:val="00177C66"/>
    <w:rsid w:val="00177E4A"/>
    <w:rsid w:val="00181806"/>
    <w:rsid w:val="00182291"/>
    <w:rsid w:val="001823B4"/>
    <w:rsid w:val="00185645"/>
    <w:rsid w:val="00186666"/>
    <w:rsid w:val="00190357"/>
    <w:rsid w:val="001930D6"/>
    <w:rsid w:val="001942D4"/>
    <w:rsid w:val="00197B34"/>
    <w:rsid w:val="001A06BB"/>
    <w:rsid w:val="001A2498"/>
    <w:rsid w:val="001A3158"/>
    <w:rsid w:val="001A7392"/>
    <w:rsid w:val="001B2644"/>
    <w:rsid w:val="001B4AF2"/>
    <w:rsid w:val="001C046B"/>
    <w:rsid w:val="001C0C6F"/>
    <w:rsid w:val="001C0F27"/>
    <w:rsid w:val="001C1AD7"/>
    <w:rsid w:val="001C3A77"/>
    <w:rsid w:val="001D0515"/>
    <w:rsid w:val="001D12A4"/>
    <w:rsid w:val="001D3526"/>
    <w:rsid w:val="001E3170"/>
    <w:rsid w:val="001F0F1C"/>
    <w:rsid w:val="001F438D"/>
    <w:rsid w:val="001F49C8"/>
    <w:rsid w:val="001F6547"/>
    <w:rsid w:val="00200BE9"/>
    <w:rsid w:val="00202496"/>
    <w:rsid w:val="00202ED9"/>
    <w:rsid w:val="00206C7A"/>
    <w:rsid w:val="002079CE"/>
    <w:rsid w:val="002122AA"/>
    <w:rsid w:val="00212E9D"/>
    <w:rsid w:val="00213196"/>
    <w:rsid w:val="002207F6"/>
    <w:rsid w:val="0022135D"/>
    <w:rsid w:val="00221A9C"/>
    <w:rsid w:val="00222637"/>
    <w:rsid w:val="002245F2"/>
    <w:rsid w:val="00230551"/>
    <w:rsid w:val="00232C02"/>
    <w:rsid w:val="002335A3"/>
    <w:rsid w:val="002336DF"/>
    <w:rsid w:val="00234782"/>
    <w:rsid w:val="0023615A"/>
    <w:rsid w:val="0023654C"/>
    <w:rsid w:val="00237017"/>
    <w:rsid w:val="00247C78"/>
    <w:rsid w:val="00247FDA"/>
    <w:rsid w:val="002508B6"/>
    <w:rsid w:val="00251816"/>
    <w:rsid w:val="00252A31"/>
    <w:rsid w:val="00252D46"/>
    <w:rsid w:val="0025636E"/>
    <w:rsid w:val="00256EED"/>
    <w:rsid w:val="002575B1"/>
    <w:rsid w:val="00260599"/>
    <w:rsid w:val="00260A4A"/>
    <w:rsid w:val="00260F51"/>
    <w:rsid w:val="00264C14"/>
    <w:rsid w:val="002665BA"/>
    <w:rsid w:val="00266FF4"/>
    <w:rsid w:val="00270B02"/>
    <w:rsid w:val="002727B4"/>
    <w:rsid w:val="00273C4C"/>
    <w:rsid w:val="00274505"/>
    <w:rsid w:val="00275174"/>
    <w:rsid w:val="00275494"/>
    <w:rsid w:val="00276791"/>
    <w:rsid w:val="00280853"/>
    <w:rsid w:val="002823C6"/>
    <w:rsid w:val="00283218"/>
    <w:rsid w:val="00284318"/>
    <w:rsid w:val="0028488B"/>
    <w:rsid w:val="00286444"/>
    <w:rsid w:val="0028675F"/>
    <w:rsid w:val="00287E96"/>
    <w:rsid w:val="00290D97"/>
    <w:rsid w:val="00295CD3"/>
    <w:rsid w:val="00296E0C"/>
    <w:rsid w:val="0029782A"/>
    <w:rsid w:val="002A0EAB"/>
    <w:rsid w:val="002A1668"/>
    <w:rsid w:val="002A22DE"/>
    <w:rsid w:val="002A24D3"/>
    <w:rsid w:val="002A2753"/>
    <w:rsid w:val="002A4536"/>
    <w:rsid w:val="002A45E7"/>
    <w:rsid w:val="002A4BB6"/>
    <w:rsid w:val="002A4C0E"/>
    <w:rsid w:val="002A64ED"/>
    <w:rsid w:val="002A653D"/>
    <w:rsid w:val="002B326B"/>
    <w:rsid w:val="002B795C"/>
    <w:rsid w:val="002C13B9"/>
    <w:rsid w:val="002C22B3"/>
    <w:rsid w:val="002C4592"/>
    <w:rsid w:val="002C682E"/>
    <w:rsid w:val="002C6A71"/>
    <w:rsid w:val="002D18CC"/>
    <w:rsid w:val="002D1E55"/>
    <w:rsid w:val="002D5915"/>
    <w:rsid w:val="002D6340"/>
    <w:rsid w:val="002D7BB8"/>
    <w:rsid w:val="002E02E8"/>
    <w:rsid w:val="002E06EC"/>
    <w:rsid w:val="002E2C47"/>
    <w:rsid w:val="002E3917"/>
    <w:rsid w:val="002E5D6E"/>
    <w:rsid w:val="002E788D"/>
    <w:rsid w:val="002E7E81"/>
    <w:rsid w:val="002F777C"/>
    <w:rsid w:val="00300493"/>
    <w:rsid w:val="00300F4C"/>
    <w:rsid w:val="0030246F"/>
    <w:rsid w:val="003055C3"/>
    <w:rsid w:val="003065E7"/>
    <w:rsid w:val="003102CB"/>
    <w:rsid w:val="00310591"/>
    <w:rsid w:val="00313196"/>
    <w:rsid w:val="003151D9"/>
    <w:rsid w:val="003161DD"/>
    <w:rsid w:val="0032291C"/>
    <w:rsid w:val="00323E2C"/>
    <w:rsid w:val="00327694"/>
    <w:rsid w:val="003307C2"/>
    <w:rsid w:val="003353C8"/>
    <w:rsid w:val="00335AC9"/>
    <w:rsid w:val="003367D4"/>
    <w:rsid w:val="00337321"/>
    <w:rsid w:val="00340B67"/>
    <w:rsid w:val="00341F68"/>
    <w:rsid w:val="00341FD5"/>
    <w:rsid w:val="0034347E"/>
    <w:rsid w:val="00343D49"/>
    <w:rsid w:val="003452F6"/>
    <w:rsid w:val="00347687"/>
    <w:rsid w:val="00350FD5"/>
    <w:rsid w:val="00351E91"/>
    <w:rsid w:val="0035453A"/>
    <w:rsid w:val="00354D2F"/>
    <w:rsid w:val="00356821"/>
    <w:rsid w:val="00356B96"/>
    <w:rsid w:val="003574E5"/>
    <w:rsid w:val="00357F36"/>
    <w:rsid w:val="00360771"/>
    <w:rsid w:val="0036534C"/>
    <w:rsid w:val="00366A4E"/>
    <w:rsid w:val="003679B8"/>
    <w:rsid w:val="00376096"/>
    <w:rsid w:val="0037741F"/>
    <w:rsid w:val="00377A98"/>
    <w:rsid w:val="0038144C"/>
    <w:rsid w:val="00381F72"/>
    <w:rsid w:val="00382E15"/>
    <w:rsid w:val="00386107"/>
    <w:rsid w:val="0038617F"/>
    <w:rsid w:val="0039028F"/>
    <w:rsid w:val="00393467"/>
    <w:rsid w:val="00393674"/>
    <w:rsid w:val="00395683"/>
    <w:rsid w:val="00396685"/>
    <w:rsid w:val="003969BA"/>
    <w:rsid w:val="003969E7"/>
    <w:rsid w:val="00397180"/>
    <w:rsid w:val="00397536"/>
    <w:rsid w:val="003A0336"/>
    <w:rsid w:val="003A3BE5"/>
    <w:rsid w:val="003A4B1E"/>
    <w:rsid w:val="003A4C9F"/>
    <w:rsid w:val="003A4CF2"/>
    <w:rsid w:val="003A738B"/>
    <w:rsid w:val="003B05C3"/>
    <w:rsid w:val="003B7273"/>
    <w:rsid w:val="003B7E85"/>
    <w:rsid w:val="003C0FDF"/>
    <w:rsid w:val="003C2475"/>
    <w:rsid w:val="003C29EB"/>
    <w:rsid w:val="003C569E"/>
    <w:rsid w:val="003C7A79"/>
    <w:rsid w:val="003D11E5"/>
    <w:rsid w:val="003D24D6"/>
    <w:rsid w:val="003D2D21"/>
    <w:rsid w:val="003D347E"/>
    <w:rsid w:val="003D4738"/>
    <w:rsid w:val="003E0002"/>
    <w:rsid w:val="003E13F2"/>
    <w:rsid w:val="003E161F"/>
    <w:rsid w:val="003E1E69"/>
    <w:rsid w:val="003E5323"/>
    <w:rsid w:val="003E609C"/>
    <w:rsid w:val="003E77BB"/>
    <w:rsid w:val="003E7B58"/>
    <w:rsid w:val="003F0A73"/>
    <w:rsid w:val="003F12FB"/>
    <w:rsid w:val="003F3096"/>
    <w:rsid w:val="003F4A0B"/>
    <w:rsid w:val="003F6FDC"/>
    <w:rsid w:val="003F7F96"/>
    <w:rsid w:val="00401823"/>
    <w:rsid w:val="00405860"/>
    <w:rsid w:val="0040701A"/>
    <w:rsid w:val="00407C1A"/>
    <w:rsid w:val="00412A88"/>
    <w:rsid w:val="00414FF2"/>
    <w:rsid w:val="00415527"/>
    <w:rsid w:val="00415688"/>
    <w:rsid w:val="004205B0"/>
    <w:rsid w:val="00420D3A"/>
    <w:rsid w:val="00425F8F"/>
    <w:rsid w:val="00426C04"/>
    <w:rsid w:val="00432D7F"/>
    <w:rsid w:val="004366D5"/>
    <w:rsid w:val="00437CC9"/>
    <w:rsid w:val="00441044"/>
    <w:rsid w:val="00445A1C"/>
    <w:rsid w:val="00445E3E"/>
    <w:rsid w:val="00450CE2"/>
    <w:rsid w:val="00450FA8"/>
    <w:rsid w:val="00451303"/>
    <w:rsid w:val="00451974"/>
    <w:rsid w:val="00455BA8"/>
    <w:rsid w:val="00461299"/>
    <w:rsid w:val="004627F5"/>
    <w:rsid w:val="00462AE7"/>
    <w:rsid w:val="004646C3"/>
    <w:rsid w:val="004667BA"/>
    <w:rsid w:val="00467048"/>
    <w:rsid w:val="00470FF1"/>
    <w:rsid w:val="004720A4"/>
    <w:rsid w:val="00472884"/>
    <w:rsid w:val="00473B8C"/>
    <w:rsid w:val="00473D18"/>
    <w:rsid w:val="0047404B"/>
    <w:rsid w:val="00476300"/>
    <w:rsid w:val="00477165"/>
    <w:rsid w:val="00483A2D"/>
    <w:rsid w:val="00483B24"/>
    <w:rsid w:val="00483B48"/>
    <w:rsid w:val="0048575D"/>
    <w:rsid w:val="0048719B"/>
    <w:rsid w:val="0049016D"/>
    <w:rsid w:val="00490C00"/>
    <w:rsid w:val="00491859"/>
    <w:rsid w:val="00491CE1"/>
    <w:rsid w:val="0049245C"/>
    <w:rsid w:val="00492A4B"/>
    <w:rsid w:val="0049305C"/>
    <w:rsid w:val="00493EC6"/>
    <w:rsid w:val="0049471F"/>
    <w:rsid w:val="00494B40"/>
    <w:rsid w:val="004964D6"/>
    <w:rsid w:val="004971BE"/>
    <w:rsid w:val="004A4D59"/>
    <w:rsid w:val="004A769B"/>
    <w:rsid w:val="004B0D67"/>
    <w:rsid w:val="004B39F4"/>
    <w:rsid w:val="004B5327"/>
    <w:rsid w:val="004B6630"/>
    <w:rsid w:val="004B6DF2"/>
    <w:rsid w:val="004C1721"/>
    <w:rsid w:val="004C408D"/>
    <w:rsid w:val="004C4B78"/>
    <w:rsid w:val="004C5581"/>
    <w:rsid w:val="004C74D2"/>
    <w:rsid w:val="004D1026"/>
    <w:rsid w:val="004D34ED"/>
    <w:rsid w:val="004D3FA7"/>
    <w:rsid w:val="004D56F5"/>
    <w:rsid w:val="004E141F"/>
    <w:rsid w:val="004E14E5"/>
    <w:rsid w:val="004E212C"/>
    <w:rsid w:val="004E3A10"/>
    <w:rsid w:val="004E43AB"/>
    <w:rsid w:val="004E721B"/>
    <w:rsid w:val="004F2E69"/>
    <w:rsid w:val="004F5BEB"/>
    <w:rsid w:val="004F63D2"/>
    <w:rsid w:val="004F6FCB"/>
    <w:rsid w:val="00501A87"/>
    <w:rsid w:val="005026EF"/>
    <w:rsid w:val="00506A04"/>
    <w:rsid w:val="00510814"/>
    <w:rsid w:val="005160FB"/>
    <w:rsid w:val="005166C4"/>
    <w:rsid w:val="00517423"/>
    <w:rsid w:val="00517A4D"/>
    <w:rsid w:val="005219BA"/>
    <w:rsid w:val="00521B3D"/>
    <w:rsid w:val="00523224"/>
    <w:rsid w:val="00524544"/>
    <w:rsid w:val="00525A22"/>
    <w:rsid w:val="00525B74"/>
    <w:rsid w:val="00526D40"/>
    <w:rsid w:val="0053197F"/>
    <w:rsid w:val="00532E77"/>
    <w:rsid w:val="00544621"/>
    <w:rsid w:val="00553548"/>
    <w:rsid w:val="00554088"/>
    <w:rsid w:val="00554CDA"/>
    <w:rsid w:val="005568F0"/>
    <w:rsid w:val="005601ED"/>
    <w:rsid w:val="00560792"/>
    <w:rsid w:val="005628B4"/>
    <w:rsid w:val="005673AD"/>
    <w:rsid w:val="00572113"/>
    <w:rsid w:val="005752CB"/>
    <w:rsid w:val="00577FE1"/>
    <w:rsid w:val="00582571"/>
    <w:rsid w:val="00583463"/>
    <w:rsid w:val="005843D3"/>
    <w:rsid w:val="00593368"/>
    <w:rsid w:val="00593871"/>
    <w:rsid w:val="00595480"/>
    <w:rsid w:val="005977B1"/>
    <w:rsid w:val="00597E40"/>
    <w:rsid w:val="005A0C46"/>
    <w:rsid w:val="005A1BE5"/>
    <w:rsid w:val="005A37D3"/>
    <w:rsid w:val="005A42A8"/>
    <w:rsid w:val="005A5A8C"/>
    <w:rsid w:val="005A5F3E"/>
    <w:rsid w:val="005B0222"/>
    <w:rsid w:val="005B1DC7"/>
    <w:rsid w:val="005B30FF"/>
    <w:rsid w:val="005B3C4B"/>
    <w:rsid w:val="005B3EF5"/>
    <w:rsid w:val="005B5239"/>
    <w:rsid w:val="005B554A"/>
    <w:rsid w:val="005C0380"/>
    <w:rsid w:val="005C04C1"/>
    <w:rsid w:val="005C3A24"/>
    <w:rsid w:val="005C4790"/>
    <w:rsid w:val="005C4A0B"/>
    <w:rsid w:val="005C525C"/>
    <w:rsid w:val="005C6315"/>
    <w:rsid w:val="005C70BD"/>
    <w:rsid w:val="005D294E"/>
    <w:rsid w:val="005D4C9D"/>
    <w:rsid w:val="005D6EF3"/>
    <w:rsid w:val="005D7D77"/>
    <w:rsid w:val="005E4EF5"/>
    <w:rsid w:val="005E7F5F"/>
    <w:rsid w:val="005F195E"/>
    <w:rsid w:val="005F1A49"/>
    <w:rsid w:val="005F4A0F"/>
    <w:rsid w:val="005F537A"/>
    <w:rsid w:val="005F634E"/>
    <w:rsid w:val="00601EB2"/>
    <w:rsid w:val="00603B52"/>
    <w:rsid w:val="00605D16"/>
    <w:rsid w:val="00606EAE"/>
    <w:rsid w:val="00612DC3"/>
    <w:rsid w:val="00613336"/>
    <w:rsid w:val="00617151"/>
    <w:rsid w:val="00623A3A"/>
    <w:rsid w:val="00626C30"/>
    <w:rsid w:val="00630371"/>
    <w:rsid w:val="00630E12"/>
    <w:rsid w:val="0063139C"/>
    <w:rsid w:val="00631D49"/>
    <w:rsid w:val="00632306"/>
    <w:rsid w:val="006340A1"/>
    <w:rsid w:val="006341BA"/>
    <w:rsid w:val="006353CC"/>
    <w:rsid w:val="00636252"/>
    <w:rsid w:val="0063654F"/>
    <w:rsid w:val="00637BB7"/>
    <w:rsid w:val="00637F23"/>
    <w:rsid w:val="006405AA"/>
    <w:rsid w:val="0064239D"/>
    <w:rsid w:val="006427DE"/>
    <w:rsid w:val="00643C08"/>
    <w:rsid w:val="006469DB"/>
    <w:rsid w:val="00647420"/>
    <w:rsid w:val="00652CE5"/>
    <w:rsid w:val="0065331F"/>
    <w:rsid w:val="00653ACA"/>
    <w:rsid w:val="006542CD"/>
    <w:rsid w:val="006551AF"/>
    <w:rsid w:val="00656372"/>
    <w:rsid w:val="00656714"/>
    <w:rsid w:val="00662B4E"/>
    <w:rsid w:val="006648A7"/>
    <w:rsid w:val="00666257"/>
    <w:rsid w:val="006671CF"/>
    <w:rsid w:val="00667386"/>
    <w:rsid w:val="00671C88"/>
    <w:rsid w:val="0067655F"/>
    <w:rsid w:val="00677633"/>
    <w:rsid w:val="006778EE"/>
    <w:rsid w:val="00677A0A"/>
    <w:rsid w:val="00677E55"/>
    <w:rsid w:val="00680187"/>
    <w:rsid w:val="006816E4"/>
    <w:rsid w:val="00683034"/>
    <w:rsid w:val="00685509"/>
    <w:rsid w:val="006868CE"/>
    <w:rsid w:val="00691176"/>
    <w:rsid w:val="00695C88"/>
    <w:rsid w:val="00695D3C"/>
    <w:rsid w:val="006A0C98"/>
    <w:rsid w:val="006A2E1F"/>
    <w:rsid w:val="006B28ED"/>
    <w:rsid w:val="006B70C4"/>
    <w:rsid w:val="006C103C"/>
    <w:rsid w:val="006C160F"/>
    <w:rsid w:val="006C50C7"/>
    <w:rsid w:val="006C7FD1"/>
    <w:rsid w:val="006D158C"/>
    <w:rsid w:val="006D2C53"/>
    <w:rsid w:val="006D46A0"/>
    <w:rsid w:val="006D6986"/>
    <w:rsid w:val="006E0FA0"/>
    <w:rsid w:val="006E193C"/>
    <w:rsid w:val="006E1A15"/>
    <w:rsid w:val="006E40F9"/>
    <w:rsid w:val="006E4FD7"/>
    <w:rsid w:val="006E7895"/>
    <w:rsid w:val="006F03A1"/>
    <w:rsid w:val="006F1242"/>
    <w:rsid w:val="006F4426"/>
    <w:rsid w:val="006F5333"/>
    <w:rsid w:val="006F533C"/>
    <w:rsid w:val="006F76EF"/>
    <w:rsid w:val="006F7F5D"/>
    <w:rsid w:val="00700CEE"/>
    <w:rsid w:val="00701041"/>
    <w:rsid w:val="007018DC"/>
    <w:rsid w:val="00701912"/>
    <w:rsid w:val="00702F2F"/>
    <w:rsid w:val="00704667"/>
    <w:rsid w:val="00704A76"/>
    <w:rsid w:val="00705E31"/>
    <w:rsid w:val="007061FD"/>
    <w:rsid w:val="007076DB"/>
    <w:rsid w:val="007102D1"/>
    <w:rsid w:val="00715C36"/>
    <w:rsid w:val="00721DF2"/>
    <w:rsid w:val="0072546F"/>
    <w:rsid w:val="00725C6F"/>
    <w:rsid w:val="0072727D"/>
    <w:rsid w:val="0072728D"/>
    <w:rsid w:val="0073091B"/>
    <w:rsid w:val="00730EC7"/>
    <w:rsid w:val="00731243"/>
    <w:rsid w:val="00731C95"/>
    <w:rsid w:val="007325A1"/>
    <w:rsid w:val="00732617"/>
    <w:rsid w:val="0073269E"/>
    <w:rsid w:val="0073274E"/>
    <w:rsid w:val="00736831"/>
    <w:rsid w:val="0074024A"/>
    <w:rsid w:val="007423BC"/>
    <w:rsid w:val="007430DF"/>
    <w:rsid w:val="007454C3"/>
    <w:rsid w:val="0074609D"/>
    <w:rsid w:val="0075138C"/>
    <w:rsid w:val="007545AF"/>
    <w:rsid w:val="00757B3F"/>
    <w:rsid w:val="007604AE"/>
    <w:rsid w:val="007604CC"/>
    <w:rsid w:val="00760A4F"/>
    <w:rsid w:val="00761456"/>
    <w:rsid w:val="00763D87"/>
    <w:rsid w:val="007657A3"/>
    <w:rsid w:val="007679C1"/>
    <w:rsid w:val="00767EE9"/>
    <w:rsid w:val="00771515"/>
    <w:rsid w:val="007717CD"/>
    <w:rsid w:val="0077202D"/>
    <w:rsid w:val="0077206C"/>
    <w:rsid w:val="00774A67"/>
    <w:rsid w:val="00774BD8"/>
    <w:rsid w:val="00776FE3"/>
    <w:rsid w:val="0078040F"/>
    <w:rsid w:val="007807A6"/>
    <w:rsid w:val="00781E52"/>
    <w:rsid w:val="00782036"/>
    <w:rsid w:val="007832A7"/>
    <w:rsid w:val="00784C9E"/>
    <w:rsid w:val="00786A30"/>
    <w:rsid w:val="00786AB1"/>
    <w:rsid w:val="007874D4"/>
    <w:rsid w:val="00791AD0"/>
    <w:rsid w:val="00791EA6"/>
    <w:rsid w:val="00792728"/>
    <w:rsid w:val="00795869"/>
    <w:rsid w:val="007A1102"/>
    <w:rsid w:val="007A14FA"/>
    <w:rsid w:val="007A674D"/>
    <w:rsid w:val="007A713C"/>
    <w:rsid w:val="007A7E4E"/>
    <w:rsid w:val="007B0090"/>
    <w:rsid w:val="007B021A"/>
    <w:rsid w:val="007B0BBF"/>
    <w:rsid w:val="007B2C5A"/>
    <w:rsid w:val="007B3B5A"/>
    <w:rsid w:val="007B4416"/>
    <w:rsid w:val="007B66F0"/>
    <w:rsid w:val="007B6DC0"/>
    <w:rsid w:val="007B6DDB"/>
    <w:rsid w:val="007C0B1F"/>
    <w:rsid w:val="007C6992"/>
    <w:rsid w:val="007C77D0"/>
    <w:rsid w:val="007D00FA"/>
    <w:rsid w:val="007D1F8A"/>
    <w:rsid w:val="007D3143"/>
    <w:rsid w:val="007D3DB9"/>
    <w:rsid w:val="007D4DA8"/>
    <w:rsid w:val="007D5787"/>
    <w:rsid w:val="007D7E99"/>
    <w:rsid w:val="007E0479"/>
    <w:rsid w:val="007E1D59"/>
    <w:rsid w:val="007E2CF5"/>
    <w:rsid w:val="007E3646"/>
    <w:rsid w:val="007F1A10"/>
    <w:rsid w:val="007F3DF5"/>
    <w:rsid w:val="007F4FF7"/>
    <w:rsid w:val="007F59DC"/>
    <w:rsid w:val="00800C06"/>
    <w:rsid w:val="008055A4"/>
    <w:rsid w:val="008056B5"/>
    <w:rsid w:val="008065FE"/>
    <w:rsid w:val="008069EF"/>
    <w:rsid w:val="0081096B"/>
    <w:rsid w:val="008118D3"/>
    <w:rsid w:val="00816812"/>
    <w:rsid w:val="00817185"/>
    <w:rsid w:val="00817E27"/>
    <w:rsid w:val="00820779"/>
    <w:rsid w:val="00821A6B"/>
    <w:rsid w:val="00822222"/>
    <w:rsid w:val="008226A3"/>
    <w:rsid w:val="00824495"/>
    <w:rsid w:val="008254B3"/>
    <w:rsid w:val="00825880"/>
    <w:rsid w:val="00826EF5"/>
    <w:rsid w:val="0083400F"/>
    <w:rsid w:val="00836940"/>
    <w:rsid w:val="0084001C"/>
    <w:rsid w:val="008413D2"/>
    <w:rsid w:val="00841B43"/>
    <w:rsid w:val="00842206"/>
    <w:rsid w:val="0084466E"/>
    <w:rsid w:val="00845503"/>
    <w:rsid w:val="00845778"/>
    <w:rsid w:val="00845EAC"/>
    <w:rsid w:val="00846C68"/>
    <w:rsid w:val="00853BFE"/>
    <w:rsid w:val="00853F13"/>
    <w:rsid w:val="008574A3"/>
    <w:rsid w:val="008577BF"/>
    <w:rsid w:val="008579A8"/>
    <w:rsid w:val="008602A6"/>
    <w:rsid w:val="008634E9"/>
    <w:rsid w:val="00863AE8"/>
    <w:rsid w:val="0086448C"/>
    <w:rsid w:val="00866049"/>
    <w:rsid w:val="00866135"/>
    <w:rsid w:val="0086696C"/>
    <w:rsid w:val="00872A16"/>
    <w:rsid w:val="00873034"/>
    <w:rsid w:val="008750C2"/>
    <w:rsid w:val="00875C47"/>
    <w:rsid w:val="0087719B"/>
    <w:rsid w:val="00877747"/>
    <w:rsid w:val="008816E8"/>
    <w:rsid w:val="008851AF"/>
    <w:rsid w:val="00885B7C"/>
    <w:rsid w:val="00887D3D"/>
    <w:rsid w:val="00887E3D"/>
    <w:rsid w:val="00890153"/>
    <w:rsid w:val="008946F8"/>
    <w:rsid w:val="0089612D"/>
    <w:rsid w:val="008A0943"/>
    <w:rsid w:val="008A38C8"/>
    <w:rsid w:val="008B1EF4"/>
    <w:rsid w:val="008B2807"/>
    <w:rsid w:val="008B35BD"/>
    <w:rsid w:val="008B4E4A"/>
    <w:rsid w:val="008C104A"/>
    <w:rsid w:val="008C1AA1"/>
    <w:rsid w:val="008C1C8D"/>
    <w:rsid w:val="008C265F"/>
    <w:rsid w:val="008C537D"/>
    <w:rsid w:val="008C7572"/>
    <w:rsid w:val="008D2F4C"/>
    <w:rsid w:val="008D4E40"/>
    <w:rsid w:val="008D6970"/>
    <w:rsid w:val="008D6D36"/>
    <w:rsid w:val="008E0166"/>
    <w:rsid w:val="008E01D6"/>
    <w:rsid w:val="008E0F29"/>
    <w:rsid w:val="008E2D86"/>
    <w:rsid w:val="008E40F4"/>
    <w:rsid w:val="008E4B48"/>
    <w:rsid w:val="008E7064"/>
    <w:rsid w:val="008F2E1A"/>
    <w:rsid w:val="008F2FEA"/>
    <w:rsid w:val="008F3DF9"/>
    <w:rsid w:val="008F4C47"/>
    <w:rsid w:val="00900C07"/>
    <w:rsid w:val="00900DF6"/>
    <w:rsid w:val="0090272D"/>
    <w:rsid w:val="009037CF"/>
    <w:rsid w:val="00903A0F"/>
    <w:rsid w:val="00903F4E"/>
    <w:rsid w:val="00904992"/>
    <w:rsid w:val="00905D82"/>
    <w:rsid w:val="00907103"/>
    <w:rsid w:val="009137BB"/>
    <w:rsid w:val="009151A6"/>
    <w:rsid w:val="00915A8D"/>
    <w:rsid w:val="0092111F"/>
    <w:rsid w:val="00921567"/>
    <w:rsid w:val="009217C0"/>
    <w:rsid w:val="00921CCD"/>
    <w:rsid w:val="00921D6B"/>
    <w:rsid w:val="00924B38"/>
    <w:rsid w:val="00925D0C"/>
    <w:rsid w:val="00925D35"/>
    <w:rsid w:val="00926F97"/>
    <w:rsid w:val="00931587"/>
    <w:rsid w:val="009330C4"/>
    <w:rsid w:val="00934583"/>
    <w:rsid w:val="00937995"/>
    <w:rsid w:val="00940561"/>
    <w:rsid w:val="00941F24"/>
    <w:rsid w:val="009454FF"/>
    <w:rsid w:val="00954FD1"/>
    <w:rsid w:val="00960B39"/>
    <w:rsid w:val="00962F0A"/>
    <w:rsid w:val="00965F5C"/>
    <w:rsid w:val="0096641B"/>
    <w:rsid w:val="009664A2"/>
    <w:rsid w:val="00966BA0"/>
    <w:rsid w:val="00971254"/>
    <w:rsid w:val="00972883"/>
    <w:rsid w:val="00972D07"/>
    <w:rsid w:val="00975FF4"/>
    <w:rsid w:val="009767F5"/>
    <w:rsid w:val="009772F9"/>
    <w:rsid w:val="00977EFE"/>
    <w:rsid w:val="0098221E"/>
    <w:rsid w:val="00985656"/>
    <w:rsid w:val="00985C0B"/>
    <w:rsid w:val="0099128E"/>
    <w:rsid w:val="00991989"/>
    <w:rsid w:val="00992564"/>
    <w:rsid w:val="0099453D"/>
    <w:rsid w:val="00995F84"/>
    <w:rsid w:val="0099683C"/>
    <w:rsid w:val="00996E6D"/>
    <w:rsid w:val="009A0935"/>
    <w:rsid w:val="009A147F"/>
    <w:rsid w:val="009A2055"/>
    <w:rsid w:val="009A2D06"/>
    <w:rsid w:val="009A3D50"/>
    <w:rsid w:val="009A4450"/>
    <w:rsid w:val="009A7628"/>
    <w:rsid w:val="009B1113"/>
    <w:rsid w:val="009B45BB"/>
    <w:rsid w:val="009B4A59"/>
    <w:rsid w:val="009B58A2"/>
    <w:rsid w:val="009B79AF"/>
    <w:rsid w:val="009C07A8"/>
    <w:rsid w:val="009C14D1"/>
    <w:rsid w:val="009C2F35"/>
    <w:rsid w:val="009C53B8"/>
    <w:rsid w:val="009C7060"/>
    <w:rsid w:val="009D12D4"/>
    <w:rsid w:val="009D1608"/>
    <w:rsid w:val="009D38A1"/>
    <w:rsid w:val="009D4539"/>
    <w:rsid w:val="009D480E"/>
    <w:rsid w:val="009D4A9C"/>
    <w:rsid w:val="009D6FD9"/>
    <w:rsid w:val="009D7830"/>
    <w:rsid w:val="009E207F"/>
    <w:rsid w:val="009E2254"/>
    <w:rsid w:val="009E33E3"/>
    <w:rsid w:val="009E3DC1"/>
    <w:rsid w:val="009E591C"/>
    <w:rsid w:val="009E6346"/>
    <w:rsid w:val="009E63C6"/>
    <w:rsid w:val="009E700F"/>
    <w:rsid w:val="009F45ED"/>
    <w:rsid w:val="009F5757"/>
    <w:rsid w:val="009F650E"/>
    <w:rsid w:val="00A005FC"/>
    <w:rsid w:val="00A01AA0"/>
    <w:rsid w:val="00A067AC"/>
    <w:rsid w:val="00A101E6"/>
    <w:rsid w:val="00A11050"/>
    <w:rsid w:val="00A14646"/>
    <w:rsid w:val="00A146CE"/>
    <w:rsid w:val="00A1607C"/>
    <w:rsid w:val="00A17EF1"/>
    <w:rsid w:val="00A25421"/>
    <w:rsid w:val="00A2724F"/>
    <w:rsid w:val="00A32B36"/>
    <w:rsid w:val="00A33E0E"/>
    <w:rsid w:val="00A34353"/>
    <w:rsid w:val="00A36B51"/>
    <w:rsid w:val="00A36C41"/>
    <w:rsid w:val="00A37E89"/>
    <w:rsid w:val="00A40824"/>
    <w:rsid w:val="00A444A1"/>
    <w:rsid w:val="00A472F6"/>
    <w:rsid w:val="00A47A0D"/>
    <w:rsid w:val="00A47F12"/>
    <w:rsid w:val="00A517E8"/>
    <w:rsid w:val="00A52C63"/>
    <w:rsid w:val="00A532DA"/>
    <w:rsid w:val="00A54233"/>
    <w:rsid w:val="00A55677"/>
    <w:rsid w:val="00A56C20"/>
    <w:rsid w:val="00A64955"/>
    <w:rsid w:val="00A652AF"/>
    <w:rsid w:val="00A70091"/>
    <w:rsid w:val="00A71849"/>
    <w:rsid w:val="00A71AAB"/>
    <w:rsid w:val="00A73276"/>
    <w:rsid w:val="00A76B81"/>
    <w:rsid w:val="00A76D7A"/>
    <w:rsid w:val="00A80D3C"/>
    <w:rsid w:val="00A81623"/>
    <w:rsid w:val="00A83E52"/>
    <w:rsid w:val="00A87804"/>
    <w:rsid w:val="00A90BA4"/>
    <w:rsid w:val="00A91784"/>
    <w:rsid w:val="00A937C9"/>
    <w:rsid w:val="00A94F88"/>
    <w:rsid w:val="00A958D4"/>
    <w:rsid w:val="00AA0BDA"/>
    <w:rsid w:val="00AA23B3"/>
    <w:rsid w:val="00AA26AE"/>
    <w:rsid w:val="00AA33B9"/>
    <w:rsid w:val="00AA5EFC"/>
    <w:rsid w:val="00AB619C"/>
    <w:rsid w:val="00AB654B"/>
    <w:rsid w:val="00AB6E44"/>
    <w:rsid w:val="00AC7236"/>
    <w:rsid w:val="00AC7EE5"/>
    <w:rsid w:val="00AD0B89"/>
    <w:rsid w:val="00AD103D"/>
    <w:rsid w:val="00AD10D0"/>
    <w:rsid w:val="00AD1B00"/>
    <w:rsid w:val="00AD36DF"/>
    <w:rsid w:val="00AD4FCC"/>
    <w:rsid w:val="00AE122C"/>
    <w:rsid w:val="00AE1511"/>
    <w:rsid w:val="00AE244D"/>
    <w:rsid w:val="00AE5AF4"/>
    <w:rsid w:val="00AF0673"/>
    <w:rsid w:val="00AF3B5A"/>
    <w:rsid w:val="00AF7550"/>
    <w:rsid w:val="00B014F8"/>
    <w:rsid w:val="00B0193F"/>
    <w:rsid w:val="00B05C42"/>
    <w:rsid w:val="00B11028"/>
    <w:rsid w:val="00B13701"/>
    <w:rsid w:val="00B138D3"/>
    <w:rsid w:val="00B17203"/>
    <w:rsid w:val="00B23635"/>
    <w:rsid w:val="00B239C9"/>
    <w:rsid w:val="00B264BD"/>
    <w:rsid w:val="00B275D6"/>
    <w:rsid w:val="00B3232B"/>
    <w:rsid w:val="00B32CC3"/>
    <w:rsid w:val="00B3488C"/>
    <w:rsid w:val="00B34B09"/>
    <w:rsid w:val="00B35DB8"/>
    <w:rsid w:val="00B3616B"/>
    <w:rsid w:val="00B366C0"/>
    <w:rsid w:val="00B376B3"/>
    <w:rsid w:val="00B4352C"/>
    <w:rsid w:val="00B44609"/>
    <w:rsid w:val="00B47D22"/>
    <w:rsid w:val="00B526EA"/>
    <w:rsid w:val="00B53829"/>
    <w:rsid w:val="00B60C46"/>
    <w:rsid w:val="00B6124F"/>
    <w:rsid w:val="00B62BE4"/>
    <w:rsid w:val="00B63A2A"/>
    <w:rsid w:val="00B63D54"/>
    <w:rsid w:val="00B66C31"/>
    <w:rsid w:val="00B70944"/>
    <w:rsid w:val="00B71516"/>
    <w:rsid w:val="00B76050"/>
    <w:rsid w:val="00B77082"/>
    <w:rsid w:val="00B77A35"/>
    <w:rsid w:val="00B8270A"/>
    <w:rsid w:val="00B85382"/>
    <w:rsid w:val="00B859D5"/>
    <w:rsid w:val="00B86C9D"/>
    <w:rsid w:val="00B97268"/>
    <w:rsid w:val="00B97565"/>
    <w:rsid w:val="00BA0A44"/>
    <w:rsid w:val="00BA164D"/>
    <w:rsid w:val="00BA16AD"/>
    <w:rsid w:val="00BA34EB"/>
    <w:rsid w:val="00BA5B2E"/>
    <w:rsid w:val="00BA62E1"/>
    <w:rsid w:val="00BA7770"/>
    <w:rsid w:val="00BA7E20"/>
    <w:rsid w:val="00BB0F4A"/>
    <w:rsid w:val="00BB5846"/>
    <w:rsid w:val="00BB63B5"/>
    <w:rsid w:val="00BB67FB"/>
    <w:rsid w:val="00BB6957"/>
    <w:rsid w:val="00BB7078"/>
    <w:rsid w:val="00BB7C75"/>
    <w:rsid w:val="00BB7FA4"/>
    <w:rsid w:val="00BC00F8"/>
    <w:rsid w:val="00BC44AE"/>
    <w:rsid w:val="00BC5AB4"/>
    <w:rsid w:val="00BD042B"/>
    <w:rsid w:val="00BD0AB3"/>
    <w:rsid w:val="00BD3031"/>
    <w:rsid w:val="00BD5A97"/>
    <w:rsid w:val="00BD795C"/>
    <w:rsid w:val="00BD7B74"/>
    <w:rsid w:val="00BE17E0"/>
    <w:rsid w:val="00BE2B95"/>
    <w:rsid w:val="00BE3A38"/>
    <w:rsid w:val="00BE4397"/>
    <w:rsid w:val="00BE5039"/>
    <w:rsid w:val="00BE6708"/>
    <w:rsid w:val="00BE7312"/>
    <w:rsid w:val="00BF039E"/>
    <w:rsid w:val="00BF19DC"/>
    <w:rsid w:val="00BF68AD"/>
    <w:rsid w:val="00C011F7"/>
    <w:rsid w:val="00C02B52"/>
    <w:rsid w:val="00C03085"/>
    <w:rsid w:val="00C03809"/>
    <w:rsid w:val="00C04A14"/>
    <w:rsid w:val="00C11BB5"/>
    <w:rsid w:val="00C11CE5"/>
    <w:rsid w:val="00C12F9B"/>
    <w:rsid w:val="00C13816"/>
    <w:rsid w:val="00C14CB6"/>
    <w:rsid w:val="00C2102B"/>
    <w:rsid w:val="00C232EB"/>
    <w:rsid w:val="00C26046"/>
    <w:rsid w:val="00C260F9"/>
    <w:rsid w:val="00C26BFB"/>
    <w:rsid w:val="00C26F95"/>
    <w:rsid w:val="00C3019E"/>
    <w:rsid w:val="00C304D5"/>
    <w:rsid w:val="00C31197"/>
    <w:rsid w:val="00C3178A"/>
    <w:rsid w:val="00C31DD4"/>
    <w:rsid w:val="00C3303F"/>
    <w:rsid w:val="00C35B97"/>
    <w:rsid w:val="00C40521"/>
    <w:rsid w:val="00C42C3C"/>
    <w:rsid w:val="00C4539D"/>
    <w:rsid w:val="00C46B47"/>
    <w:rsid w:val="00C4743F"/>
    <w:rsid w:val="00C47935"/>
    <w:rsid w:val="00C504EF"/>
    <w:rsid w:val="00C54A3C"/>
    <w:rsid w:val="00C56123"/>
    <w:rsid w:val="00C574E6"/>
    <w:rsid w:val="00C63F52"/>
    <w:rsid w:val="00C72BF7"/>
    <w:rsid w:val="00C738D4"/>
    <w:rsid w:val="00C76686"/>
    <w:rsid w:val="00C77913"/>
    <w:rsid w:val="00C82854"/>
    <w:rsid w:val="00C82EA6"/>
    <w:rsid w:val="00C833F0"/>
    <w:rsid w:val="00C84E18"/>
    <w:rsid w:val="00C858B5"/>
    <w:rsid w:val="00C85F72"/>
    <w:rsid w:val="00C86259"/>
    <w:rsid w:val="00C873DF"/>
    <w:rsid w:val="00C87AE6"/>
    <w:rsid w:val="00C904A6"/>
    <w:rsid w:val="00C94CF1"/>
    <w:rsid w:val="00C95259"/>
    <w:rsid w:val="00C95322"/>
    <w:rsid w:val="00C966A9"/>
    <w:rsid w:val="00CA05A8"/>
    <w:rsid w:val="00CA0DB9"/>
    <w:rsid w:val="00CA59ED"/>
    <w:rsid w:val="00CA6E6D"/>
    <w:rsid w:val="00CB3C77"/>
    <w:rsid w:val="00CB5535"/>
    <w:rsid w:val="00CB5A2A"/>
    <w:rsid w:val="00CC4B42"/>
    <w:rsid w:val="00CC5AC6"/>
    <w:rsid w:val="00CD64E3"/>
    <w:rsid w:val="00CD6D13"/>
    <w:rsid w:val="00CE181E"/>
    <w:rsid w:val="00CE2A5F"/>
    <w:rsid w:val="00CE2FA5"/>
    <w:rsid w:val="00CE4FBD"/>
    <w:rsid w:val="00CE71A0"/>
    <w:rsid w:val="00CF11E0"/>
    <w:rsid w:val="00CF6684"/>
    <w:rsid w:val="00CF6FC3"/>
    <w:rsid w:val="00CF73D1"/>
    <w:rsid w:val="00CF77B6"/>
    <w:rsid w:val="00D00773"/>
    <w:rsid w:val="00D01CDF"/>
    <w:rsid w:val="00D023C0"/>
    <w:rsid w:val="00D02A07"/>
    <w:rsid w:val="00D05404"/>
    <w:rsid w:val="00D0548D"/>
    <w:rsid w:val="00D05511"/>
    <w:rsid w:val="00D10474"/>
    <w:rsid w:val="00D1216C"/>
    <w:rsid w:val="00D12AFD"/>
    <w:rsid w:val="00D13176"/>
    <w:rsid w:val="00D1318A"/>
    <w:rsid w:val="00D22315"/>
    <w:rsid w:val="00D22D3A"/>
    <w:rsid w:val="00D22EE6"/>
    <w:rsid w:val="00D2389C"/>
    <w:rsid w:val="00D23A68"/>
    <w:rsid w:val="00D25BBD"/>
    <w:rsid w:val="00D25E70"/>
    <w:rsid w:val="00D310DE"/>
    <w:rsid w:val="00D33C1C"/>
    <w:rsid w:val="00D3509E"/>
    <w:rsid w:val="00D42351"/>
    <w:rsid w:val="00D44D2A"/>
    <w:rsid w:val="00D51C6F"/>
    <w:rsid w:val="00D6114F"/>
    <w:rsid w:val="00D62836"/>
    <w:rsid w:val="00D632CC"/>
    <w:rsid w:val="00D63A80"/>
    <w:rsid w:val="00D6433F"/>
    <w:rsid w:val="00D64359"/>
    <w:rsid w:val="00D6461C"/>
    <w:rsid w:val="00D6565C"/>
    <w:rsid w:val="00D66DDF"/>
    <w:rsid w:val="00D671B5"/>
    <w:rsid w:val="00D67B02"/>
    <w:rsid w:val="00D67CB2"/>
    <w:rsid w:val="00D705F4"/>
    <w:rsid w:val="00D725FD"/>
    <w:rsid w:val="00D732BB"/>
    <w:rsid w:val="00D753C5"/>
    <w:rsid w:val="00D81B49"/>
    <w:rsid w:val="00D8203D"/>
    <w:rsid w:val="00D87292"/>
    <w:rsid w:val="00D874CE"/>
    <w:rsid w:val="00D90C79"/>
    <w:rsid w:val="00D92D02"/>
    <w:rsid w:val="00D940CC"/>
    <w:rsid w:val="00D94FF5"/>
    <w:rsid w:val="00D96FB7"/>
    <w:rsid w:val="00D973B2"/>
    <w:rsid w:val="00DA221C"/>
    <w:rsid w:val="00DA366F"/>
    <w:rsid w:val="00DA441A"/>
    <w:rsid w:val="00DA53DF"/>
    <w:rsid w:val="00DA569F"/>
    <w:rsid w:val="00DA597A"/>
    <w:rsid w:val="00DA69BF"/>
    <w:rsid w:val="00DA6CA7"/>
    <w:rsid w:val="00DA6F7E"/>
    <w:rsid w:val="00DB0878"/>
    <w:rsid w:val="00DB3D73"/>
    <w:rsid w:val="00DB49E2"/>
    <w:rsid w:val="00DB51A8"/>
    <w:rsid w:val="00DB5295"/>
    <w:rsid w:val="00DC0C1D"/>
    <w:rsid w:val="00DC11D6"/>
    <w:rsid w:val="00DC2DC7"/>
    <w:rsid w:val="00DC643E"/>
    <w:rsid w:val="00DC7B2D"/>
    <w:rsid w:val="00DD0688"/>
    <w:rsid w:val="00DD0E5D"/>
    <w:rsid w:val="00DD21CD"/>
    <w:rsid w:val="00DD6CD7"/>
    <w:rsid w:val="00DE02DD"/>
    <w:rsid w:val="00DE1050"/>
    <w:rsid w:val="00DE1061"/>
    <w:rsid w:val="00DE1D41"/>
    <w:rsid w:val="00DE2E52"/>
    <w:rsid w:val="00DE307A"/>
    <w:rsid w:val="00DE5F56"/>
    <w:rsid w:val="00DE7E6F"/>
    <w:rsid w:val="00DF0C91"/>
    <w:rsid w:val="00DF3B64"/>
    <w:rsid w:val="00DF7E9F"/>
    <w:rsid w:val="00E01B11"/>
    <w:rsid w:val="00E02CF2"/>
    <w:rsid w:val="00E0509F"/>
    <w:rsid w:val="00E05A9C"/>
    <w:rsid w:val="00E10CAB"/>
    <w:rsid w:val="00E2008F"/>
    <w:rsid w:val="00E25D7F"/>
    <w:rsid w:val="00E276E0"/>
    <w:rsid w:val="00E279A3"/>
    <w:rsid w:val="00E327EB"/>
    <w:rsid w:val="00E35C81"/>
    <w:rsid w:val="00E37003"/>
    <w:rsid w:val="00E37161"/>
    <w:rsid w:val="00E3739A"/>
    <w:rsid w:val="00E404F3"/>
    <w:rsid w:val="00E42801"/>
    <w:rsid w:val="00E42B7D"/>
    <w:rsid w:val="00E4363D"/>
    <w:rsid w:val="00E4387C"/>
    <w:rsid w:val="00E46C5A"/>
    <w:rsid w:val="00E474D2"/>
    <w:rsid w:val="00E47638"/>
    <w:rsid w:val="00E50A8F"/>
    <w:rsid w:val="00E54225"/>
    <w:rsid w:val="00E5482E"/>
    <w:rsid w:val="00E57130"/>
    <w:rsid w:val="00E57205"/>
    <w:rsid w:val="00E61ECF"/>
    <w:rsid w:val="00E62123"/>
    <w:rsid w:val="00E640ED"/>
    <w:rsid w:val="00E64672"/>
    <w:rsid w:val="00E66468"/>
    <w:rsid w:val="00E66B5C"/>
    <w:rsid w:val="00E7024D"/>
    <w:rsid w:val="00E70D44"/>
    <w:rsid w:val="00E717D9"/>
    <w:rsid w:val="00E7206B"/>
    <w:rsid w:val="00E72F43"/>
    <w:rsid w:val="00E73E91"/>
    <w:rsid w:val="00E76878"/>
    <w:rsid w:val="00E81777"/>
    <w:rsid w:val="00E841C3"/>
    <w:rsid w:val="00E852CD"/>
    <w:rsid w:val="00E85390"/>
    <w:rsid w:val="00E9021A"/>
    <w:rsid w:val="00E94270"/>
    <w:rsid w:val="00E94A3B"/>
    <w:rsid w:val="00EA0428"/>
    <w:rsid w:val="00EA37F5"/>
    <w:rsid w:val="00EA7D41"/>
    <w:rsid w:val="00EB08EC"/>
    <w:rsid w:val="00EB3387"/>
    <w:rsid w:val="00EB404D"/>
    <w:rsid w:val="00EB5958"/>
    <w:rsid w:val="00EB6D60"/>
    <w:rsid w:val="00EB7502"/>
    <w:rsid w:val="00EC0FB2"/>
    <w:rsid w:val="00EC313F"/>
    <w:rsid w:val="00EC3868"/>
    <w:rsid w:val="00EC5755"/>
    <w:rsid w:val="00EC60D3"/>
    <w:rsid w:val="00EC79FB"/>
    <w:rsid w:val="00ED0A7A"/>
    <w:rsid w:val="00ED13D6"/>
    <w:rsid w:val="00ED2182"/>
    <w:rsid w:val="00ED3B68"/>
    <w:rsid w:val="00ED49F8"/>
    <w:rsid w:val="00ED4B7D"/>
    <w:rsid w:val="00ED65B6"/>
    <w:rsid w:val="00ED7D0E"/>
    <w:rsid w:val="00EE2ABA"/>
    <w:rsid w:val="00EE399F"/>
    <w:rsid w:val="00EE4EEC"/>
    <w:rsid w:val="00EE7673"/>
    <w:rsid w:val="00EE7803"/>
    <w:rsid w:val="00EF1026"/>
    <w:rsid w:val="00EF1385"/>
    <w:rsid w:val="00EF5191"/>
    <w:rsid w:val="00EF5329"/>
    <w:rsid w:val="00EF6B52"/>
    <w:rsid w:val="00F005C0"/>
    <w:rsid w:val="00F0095D"/>
    <w:rsid w:val="00F05D1B"/>
    <w:rsid w:val="00F07E90"/>
    <w:rsid w:val="00F1095F"/>
    <w:rsid w:val="00F10B68"/>
    <w:rsid w:val="00F11E58"/>
    <w:rsid w:val="00F137F5"/>
    <w:rsid w:val="00F2243E"/>
    <w:rsid w:val="00F235DA"/>
    <w:rsid w:val="00F24120"/>
    <w:rsid w:val="00F25E90"/>
    <w:rsid w:val="00F269E1"/>
    <w:rsid w:val="00F34AD8"/>
    <w:rsid w:val="00F35D2C"/>
    <w:rsid w:val="00F36172"/>
    <w:rsid w:val="00F367A6"/>
    <w:rsid w:val="00F371B0"/>
    <w:rsid w:val="00F37353"/>
    <w:rsid w:val="00F37EA7"/>
    <w:rsid w:val="00F4130A"/>
    <w:rsid w:val="00F43A89"/>
    <w:rsid w:val="00F43D1F"/>
    <w:rsid w:val="00F454B8"/>
    <w:rsid w:val="00F45C13"/>
    <w:rsid w:val="00F50027"/>
    <w:rsid w:val="00F51631"/>
    <w:rsid w:val="00F52515"/>
    <w:rsid w:val="00F54D44"/>
    <w:rsid w:val="00F56731"/>
    <w:rsid w:val="00F56B14"/>
    <w:rsid w:val="00F5786B"/>
    <w:rsid w:val="00F6478D"/>
    <w:rsid w:val="00F651A0"/>
    <w:rsid w:val="00F703FE"/>
    <w:rsid w:val="00F71C35"/>
    <w:rsid w:val="00F752B8"/>
    <w:rsid w:val="00F75D6C"/>
    <w:rsid w:val="00F75FD3"/>
    <w:rsid w:val="00F77C28"/>
    <w:rsid w:val="00F77C45"/>
    <w:rsid w:val="00F77C59"/>
    <w:rsid w:val="00F826DA"/>
    <w:rsid w:val="00F83EFE"/>
    <w:rsid w:val="00F8557C"/>
    <w:rsid w:val="00F85FC0"/>
    <w:rsid w:val="00F860A1"/>
    <w:rsid w:val="00F904B4"/>
    <w:rsid w:val="00F90A3B"/>
    <w:rsid w:val="00F924D6"/>
    <w:rsid w:val="00F92F9B"/>
    <w:rsid w:val="00F94882"/>
    <w:rsid w:val="00F96E62"/>
    <w:rsid w:val="00FA2B6C"/>
    <w:rsid w:val="00FA5A41"/>
    <w:rsid w:val="00FA5DAE"/>
    <w:rsid w:val="00FA79A4"/>
    <w:rsid w:val="00FB01CC"/>
    <w:rsid w:val="00FB03BE"/>
    <w:rsid w:val="00FB1864"/>
    <w:rsid w:val="00FB1A01"/>
    <w:rsid w:val="00FB4A48"/>
    <w:rsid w:val="00FB58EC"/>
    <w:rsid w:val="00FB613F"/>
    <w:rsid w:val="00FB61E7"/>
    <w:rsid w:val="00FB6AC2"/>
    <w:rsid w:val="00FC0389"/>
    <w:rsid w:val="00FC38BC"/>
    <w:rsid w:val="00FC4B59"/>
    <w:rsid w:val="00FC5253"/>
    <w:rsid w:val="00FC5963"/>
    <w:rsid w:val="00FD08DA"/>
    <w:rsid w:val="00FD3FC2"/>
    <w:rsid w:val="00FD40FE"/>
    <w:rsid w:val="00FD43FE"/>
    <w:rsid w:val="00FD65A3"/>
    <w:rsid w:val="00FD6A9A"/>
    <w:rsid w:val="00FD74D7"/>
    <w:rsid w:val="00FD7BA9"/>
    <w:rsid w:val="00FF27B1"/>
    <w:rsid w:val="00FF5399"/>
    <w:rsid w:val="00FF659D"/>
    <w:rsid w:val="072082FD"/>
    <w:rsid w:val="0952904E"/>
    <w:rsid w:val="0CB37D0E"/>
    <w:rsid w:val="0D150022"/>
    <w:rsid w:val="1521F17B"/>
    <w:rsid w:val="18DF3D18"/>
    <w:rsid w:val="1A5A942C"/>
    <w:rsid w:val="2A668E2F"/>
    <w:rsid w:val="428B29EB"/>
    <w:rsid w:val="44497F40"/>
    <w:rsid w:val="452C7B7B"/>
    <w:rsid w:val="4FC1872A"/>
    <w:rsid w:val="54BD2C4C"/>
    <w:rsid w:val="58C43871"/>
    <w:rsid w:val="5EF0E116"/>
    <w:rsid w:val="6191514B"/>
    <w:rsid w:val="669CD5B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1B620"/>
  <w15:docId w15:val="{8A5C695C-DE5D-4858-8144-03E2D972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4C9F"/>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25E70"/>
    <w:pPr>
      <w:ind w:left="720"/>
      <w:contextualSpacing/>
    </w:pPr>
  </w:style>
  <w:style w:type="paragraph" w:styleId="Pis">
    <w:name w:val="header"/>
    <w:basedOn w:val="Normaallaad"/>
    <w:link w:val="PisMrk"/>
    <w:uiPriority w:val="99"/>
    <w:unhideWhenUsed/>
    <w:rsid w:val="00D25E70"/>
    <w:pPr>
      <w:tabs>
        <w:tab w:val="center" w:pos="4536"/>
        <w:tab w:val="right" w:pos="9072"/>
      </w:tabs>
      <w:spacing w:after="0" w:line="240" w:lineRule="auto"/>
    </w:pPr>
  </w:style>
  <w:style w:type="character" w:customStyle="1" w:styleId="PisMrk">
    <w:name w:val="Päis Märk"/>
    <w:basedOn w:val="Liguvaikefont"/>
    <w:link w:val="Pis"/>
    <w:uiPriority w:val="99"/>
    <w:rsid w:val="00D25E70"/>
  </w:style>
  <w:style w:type="paragraph" w:styleId="Jalus">
    <w:name w:val="footer"/>
    <w:basedOn w:val="Normaallaad"/>
    <w:link w:val="JalusMrk"/>
    <w:uiPriority w:val="99"/>
    <w:unhideWhenUsed/>
    <w:rsid w:val="00D25E70"/>
    <w:pPr>
      <w:tabs>
        <w:tab w:val="center" w:pos="4536"/>
        <w:tab w:val="right" w:pos="9072"/>
      </w:tabs>
      <w:spacing w:after="0" w:line="240" w:lineRule="auto"/>
    </w:pPr>
  </w:style>
  <w:style w:type="character" w:customStyle="1" w:styleId="JalusMrk">
    <w:name w:val="Jalus Märk"/>
    <w:basedOn w:val="Liguvaikefont"/>
    <w:link w:val="Jalus"/>
    <w:uiPriority w:val="99"/>
    <w:rsid w:val="00D25E70"/>
  </w:style>
  <w:style w:type="character" w:styleId="Kommentaariviide">
    <w:name w:val="annotation reference"/>
    <w:basedOn w:val="Liguvaikefont"/>
    <w:uiPriority w:val="99"/>
    <w:semiHidden/>
    <w:unhideWhenUsed/>
    <w:rsid w:val="00D05404"/>
    <w:rPr>
      <w:sz w:val="16"/>
      <w:szCs w:val="16"/>
    </w:rPr>
  </w:style>
  <w:style w:type="paragraph" w:styleId="Kommentaaritekst">
    <w:name w:val="annotation text"/>
    <w:basedOn w:val="Normaallaad"/>
    <w:link w:val="KommentaaritekstMrk"/>
    <w:uiPriority w:val="99"/>
    <w:unhideWhenUsed/>
    <w:rsid w:val="00D05404"/>
    <w:pPr>
      <w:spacing w:line="240" w:lineRule="auto"/>
    </w:pPr>
    <w:rPr>
      <w:sz w:val="20"/>
    </w:rPr>
  </w:style>
  <w:style w:type="character" w:customStyle="1" w:styleId="KommentaaritekstMrk">
    <w:name w:val="Kommentaari tekst Märk"/>
    <w:basedOn w:val="Liguvaikefont"/>
    <w:link w:val="Kommentaaritekst"/>
    <w:uiPriority w:val="99"/>
    <w:rsid w:val="00D05404"/>
    <w:rPr>
      <w:sz w:val="20"/>
    </w:rPr>
  </w:style>
  <w:style w:type="paragraph" w:styleId="Kommentaariteema">
    <w:name w:val="annotation subject"/>
    <w:basedOn w:val="Kommentaaritekst"/>
    <w:next w:val="Kommentaaritekst"/>
    <w:link w:val="KommentaariteemaMrk"/>
    <w:uiPriority w:val="99"/>
    <w:semiHidden/>
    <w:unhideWhenUsed/>
    <w:rsid w:val="00D05404"/>
    <w:rPr>
      <w:b/>
      <w:bCs/>
    </w:rPr>
  </w:style>
  <w:style w:type="character" w:customStyle="1" w:styleId="KommentaariteemaMrk">
    <w:name w:val="Kommentaari teema Märk"/>
    <w:basedOn w:val="KommentaaritekstMrk"/>
    <w:link w:val="Kommentaariteema"/>
    <w:uiPriority w:val="99"/>
    <w:semiHidden/>
    <w:rsid w:val="00D05404"/>
    <w:rPr>
      <w:b/>
      <w:bCs/>
      <w:sz w:val="20"/>
    </w:rPr>
  </w:style>
  <w:style w:type="paragraph" w:styleId="Redaktsioon">
    <w:name w:val="Revision"/>
    <w:hidden/>
    <w:uiPriority w:val="99"/>
    <w:semiHidden/>
    <w:rsid w:val="00677E55"/>
    <w:pPr>
      <w:spacing w:after="0" w:line="240" w:lineRule="auto"/>
    </w:pPr>
  </w:style>
  <w:style w:type="character" w:styleId="Hperlink">
    <w:name w:val="Hyperlink"/>
    <w:basedOn w:val="Liguvaikefont"/>
    <w:uiPriority w:val="99"/>
    <w:unhideWhenUsed/>
    <w:rsid w:val="00412A88"/>
    <w:rPr>
      <w:color w:val="467886" w:themeColor="hyperlink"/>
      <w:u w:val="single"/>
    </w:rPr>
  </w:style>
  <w:style w:type="character" w:styleId="Lahendamatamainimine">
    <w:name w:val="Unresolved Mention"/>
    <w:basedOn w:val="Liguvaikefont"/>
    <w:uiPriority w:val="99"/>
    <w:semiHidden/>
    <w:unhideWhenUsed/>
    <w:rsid w:val="00412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531054">
      <w:bodyDiv w:val="1"/>
      <w:marLeft w:val="0"/>
      <w:marRight w:val="0"/>
      <w:marTop w:val="0"/>
      <w:marBottom w:val="0"/>
      <w:divBdr>
        <w:top w:val="none" w:sz="0" w:space="0" w:color="auto"/>
        <w:left w:val="none" w:sz="0" w:space="0" w:color="auto"/>
        <w:bottom w:val="none" w:sz="0" w:space="0" w:color="auto"/>
        <w:right w:val="none" w:sz="0" w:space="0" w:color="auto"/>
      </w:divBdr>
    </w:div>
    <w:div w:id="235554562">
      <w:bodyDiv w:val="1"/>
      <w:marLeft w:val="0"/>
      <w:marRight w:val="0"/>
      <w:marTop w:val="0"/>
      <w:marBottom w:val="0"/>
      <w:divBdr>
        <w:top w:val="none" w:sz="0" w:space="0" w:color="auto"/>
        <w:left w:val="none" w:sz="0" w:space="0" w:color="auto"/>
        <w:bottom w:val="none" w:sz="0" w:space="0" w:color="auto"/>
        <w:right w:val="none" w:sz="0" w:space="0" w:color="auto"/>
      </w:divBdr>
    </w:div>
    <w:div w:id="263460334">
      <w:bodyDiv w:val="1"/>
      <w:marLeft w:val="0"/>
      <w:marRight w:val="0"/>
      <w:marTop w:val="0"/>
      <w:marBottom w:val="0"/>
      <w:divBdr>
        <w:top w:val="none" w:sz="0" w:space="0" w:color="auto"/>
        <w:left w:val="none" w:sz="0" w:space="0" w:color="auto"/>
        <w:bottom w:val="none" w:sz="0" w:space="0" w:color="auto"/>
        <w:right w:val="none" w:sz="0" w:space="0" w:color="auto"/>
      </w:divBdr>
    </w:div>
    <w:div w:id="6895270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omments.xml.rels><?xml version="1.0" encoding="UTF-8" standalone="yes"?>
<Relationships xmlns="http://schemas.openxmlformats.org/package/2006/relationships"><Relationship Id="rId1" Type="http://schemas.openxmlformats.org/officeDocument/2006/relationships/hyperlink" Target="https://arhiiv.eki.ee/dict/qs/index.cgi?Q=t%C3%A4iendav&amp;F=M"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5D09B4-C630-4126-A3A4-99AD9F65F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6BFAE-D32D-49AB-8ED4-39C0F185AD2E}">
  <ds:schemaRefs>
    <ds:schemaRef ds:uri="http://schemas.microsoft.com/sharepoint/v3/contenttype/forms"/>
  </ds:schemaRefs>
</ds:datastoreItem>
</file>

<file path=customXml/itemProps3.xml><?xml version="1.0" encoding="utf-8"?>
<ds:datastoreItem xmlns:ds="http://schemas.openxmlformats.org/officeDocument/2006/customXml" ds:itemID="{99B2303A-D24D-4649-9CC4-1E84C2DAB95E}">
  <ds:schemaRefs>
    <ds:schemaRef ds:uri="http://schemas.openxmlformats.org/officeDocument/2006/bibliography"/>
  </ds:schemaRefs>
</ds:datastoreItem>
</file>

<file path=customXml/itemProps4.xml><?xml version="1.0" encoding="utf-8"?>
<ds:datastoreItem xmlns:ds="http://schemas.openxmlformats.org/officeDocument/2006/customXml" ds:itemID="{C27DEE1B-9061-45FA-9FB2-ADDF7D5C7FFA}">
  <ds:schemaRefs>
    <ds:schemaRef ds:uri="http://purl.org/dc/dcmitype/"/>
    <ds:schemaRef ds:uri="http://www.w3.org/XML/1998/namespace"/>
    <ds:schemaRef ds:uri="http://purl.org/dc/elements/1.1/"/>
    <ds:schemaRef ds:uri="http://schemas.microsoft.com/office/2006/documentManagement/types"/>
    <ds:schemaRef ds:uri="http://schemas.microsoft.com/office/2006/metadata/properties"/>
    <ds:schemaRef ds:uri="http://purl.org/dc/terms/"/>
    <ds:schemaRef ds:uri="e293f50e-b80d-400a-80a1-6226c80ebbbb"/>
    <ds:schemaRef ds:uri="http://schemas.microsoft.com/office/infopath/2007/PartnerControls"/>
    <ds:schemaRef ds:uri="http://schemas.openxmlformats.org/package/2006/metadata/core-properties"/>
    <ds:schemaRef ds:uri="c8ae1d7c-2bd3-44b1-9ec8-2a84712b19e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5054</Words>
  <Characters>29316</Characters>
  <Application>Microsoft Office Word</Application>
  <DocSecurity>0</DocSecurity>
  <Lines>244</Lines>
  <Paragraphs>68</Paragraphs>
  <ScaleCrop>false</ScaleCrop>
  <HeadingPairs>
    <vt:vector size="2" baseType="variant">
      <vt:variant>
        <vt:lpstr>Pealkiri</vt:lpstr>
      </vt:variant>
      <vt:variant>
        <vt:i4>1</vt:i4>
      </vt:variant>
    </vt:vector>
  </HeadingPairs>
  <TitlesOfParts>
    <vt:vector size="1" baseType="lpstr">
      <vt:lpstr>EhS jt seaduste muutmise seaduse EN.docx</vt:lpstr>
    </vt:vector>
  </TitlesOfParts>
  <Company/>
  <LinksUpToDate>false</LinksUpToDate>
  <CharactersWithSpaces>34302</CharactersWithSpaces>
  <SharedDoc>false</SharedDoc>
  <HLinks>
    <vt:vector size="6" baseType="variant">
      <vt:variant>
        <vt:i4>3342444</vt:i4>
      </vt:variant>
      <vt:variant>
        <vt:i4>0</vt:i4>
      </vt:variant>
      <vt:variant>
        <vt:i4>0</vt:i4>
      </vt:variant>
      <vt:variant>
        <vt:i4>5</vt:i4>
      </vt:variant>
      <vt:variant>
        <vt:lpwstr>https://arhiiv.eki.ee/dict/qs/index.cgi?Q=t%C3%A4iendav&amp;F=M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EhS jt seaduste muutmise seaduse EN.docx</dc:title>
  <dc:subject/>
  <dc:creator>Madis Kaasik</dc:creator>
  <cp:keywords/>
  <dc:description/>
  <cp:lastModifiedBy>Maria Sults - JUSTDIGI</cp:lastModifiedBy>
  <cp:revision>2</cp:revision>
  <dcterms:created xsi:type="dcterms:W3CDTF">2025-07-10T10:44:00Z</dcterms:created>
  <dcterms:modified xsi:type="dcterms:W3CDTF">2025-07-10T10:44:00Z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2024-12-18T19:37:35Z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089f3b28-5d35-4cf2-8ab0-69e269cfb4ad</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